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6CF8569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5B356BD"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37F8E"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3113DD6"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77DE6A6"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4065914"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42943EE4"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Uzasadnienie</w:t>
            </w:r>
          </w:p>
        </w:tc>
        <w:tc>
          <w:tcPr>
            <w:tcW w:w="949" w:type="pct"/>
            <w:tcBorders>
              <w:top w:val="single" w:sz="4" w:space="0" w:color="000000"/>
              <w:left w:val="nil"/>
              <w:bottom w:val="single" w:sz="4" w:space="0" w:color="000000"/>
              <w:right w:val="single" w:sz="4" w:space="0" w:color="000000"/>
            </w:tcBorders>
          </w:tcPr>
          <w:p w14:paraId="4C3D7683"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Stanowisko IZ FERS</w:t>
            </w:r>
          </w:p>
        </w:tc>
      </w:tr>
      <w:tr w:rsidR="00F64FBD" w:rsidRPr="00F64FBD" w14:paraId="3F774265" w14:textId="77777777" w:rsidTr="00F64FBD">
        <w:trPr>
          <w:trHeight w:val="375"/>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0E1E678D"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Ministerstwo Zdrowia</w:t>
            </w:r>
          </w:p>
        </w:tc>
      </w:tr>
      <w:tr w:rsidR="00F64FBD" w:rsidRPr="00F64FBD" w14:paraId="689D18AC"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D3B030B" w14:textId="77777777" w:rsidR="00F64FBD" w:rsidRPr="00F64FBD" w:rsidRDefault="00F64FBD" w:rsidP="00F64FBD">
            <w:pPr>
              <w:numPr>
                <w:ilvl w:val="0"/>
                <w:numId w:val="1"/>
              </w:numPr>
              <w:spacing w:before="60" w:after="60" w:line="240" w:lineRule="auto"/>
              <w:contextualSpacing/>
              <w:rPr>
                <w:rFonts w:ascii="Calibri" w:eastAsia="Calibri"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09B7B"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Całość dokumentu</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8899966"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29, 30, 31, 49, 58, i n. </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1CE9E1E"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W projekcie FERS projektodawca powołuje normy prawne „rozporządzenia ogólnego”, które nie zostało wcześniej określone (tj. poprzez wskazanie pełnej nazwy rozporządzenia oraz wprowadzenie skrótu).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E94CA5B"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Proponuje się rozważenie wprowadzenia wykazu regulacji wraz z przyjęciem skrótowych ich oznaczeń. </w:t>
            </w:r>
          </w:p>
        </w:tc>
        <w:tc>
          <w:tcPr>
            <w:tcW w:w="698" w:type="pct"/>
            <w:tcBorders>
              <w:top w:val="single" w:sz="4" w:space="0" w:color="000000"/>
              <w:left w:val="nil"/>
              <w:bottom w:val="single" w:sz="4" w:space="0" w:color="000000"/>
              <w:right w:val="single" w:sz="4" w:space="0" w:color="000000"/>
            </w:tcBorders>
            <w:vAlign w:val="center"/>
          </w:tcPr>
          <w:p w14:paraId="4D23B670"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6E1AB50F"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11A1008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Kwestia przywoływanych regulacji unijnych zostanie uporządkowana.</w:t>
            </w:r>
          </w:p>
        </w:tc>
      </w:tr>
      <w:tr w:rsidR="00F64FBD" w:rsidRPr="00F64FBD" w14:paraId="7FFFCEE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DC86715" w14:textId="77777777" w:rsidR="00F64FBD" w:rsidRPr="00F64FBD" w:rsidRDefault="00F64FBD" w:rsidP="00F64FBD">
            <w:pPr>
              <w:numPr>
                <w:ilvl w:val="0"/>
                <w:numId w:val="1"/>
              </w:numPr>
              <w:spacing w:before="60" w:after="60" w:line="240" w:lineRule="auto"/>
              <w:contextualSpacing/>
              <w:rPr>
                <w:rFonts w:ascii="Calibri" w:eastAsia="Calibri"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278059"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7. Komunikacja i widoczność</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273A994"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398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3A3D650A"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W dokumencie wskazuje się na „rozporządzenie CPR”, które także nie jest dookreślone.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059F50A"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Proponuje się rozważenie wprowadzenia wykazu regulacji wraz z przyjęciem skrótowych ich oznaczeń. </w:t>
            </w:r>
          </w:p>
        </w:tc>
        <w:tc>
          <w:tcPr>
            <w:tcW w:w="698" w:type="pct"/>
            <w:tcBorders>
              <w:top w:val="single" w:sz="4" w:space="0" w:color="000000"/>
              <w:left w:val="nil"/>
              <w:bottom w:val="single" w:sz="4" w:space="0" w:color="000000"/>
              <w:right w:val="single" w:sz="4" w:space="0" w:color="000000"/>
            </w:tcBorders>
            <w:vAlign w:val="center"/>
          </w:tcPr>
          <w:p w14:paraId="761A7A9D"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70DECE25"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2E975E0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Kwestia przywoływanych regulacji unijnych zostanie uporządkowana.</w:t>
            </w:r>
          </w:p>
        </w:tc>
      </w:tr>
      <w:tr w:rsidR="00F64FBD" w:rsidRPr="00F64FBD" w14:paraId="502A098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3B10D8C" w14:textId="77777777" w:rsidR="00F64FBD" w:rsidRPr="00F64FBD" w:rsidRDefault="00F64FBD" w:rsidP="00F64FBD">
            <w:pPr>
              <w:numPr>
                <w:ilvl w:val="0"/>
                <w:numId w:val="1"/>
              </w:numPr>
              <w:spacing w:before="60" w:after="60" w:line="240" w:lineRule="auto"/>
              <w:contextualSpacing/>
              <w:rPr>
                <w:rFonts w:ascii="Calibri" w:eastAsia="Calibri"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616C2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4. Warunki podstawowe (Tabela 12)</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67E17A3"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346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3E5DA666"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Przy ustawie z dnia 30 kwietnia 2004 r. o postępowaniu w sprawach dotyczących pomocy publicznej został wskazany Dziennik Ustaw z 2018 r.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9C57D4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Proponuje się wskazać aktualny Dziennik Ustaw: Dz.U. z 2021 r. poz. 743.  </w:t>
            </w:r>
          </w:p>
        </w:tc>
        <w:tc>
          <w:tcPr>
            <w:tcW w:w="698" w:type="pct"/>
            <w:tcBorders>
              <w:top w:val="single" w:sz="4" w:space="0" w:color="000000"/>
              <w:left w:val="nil"/>
              <w:bottom w:val="single" w:sz="4" w:space="0" w:color="000000"/>
              <w:right w:val="single" w:sz="4" w:space="0" w:color="000000"/>
            </w:tcBorders>
            <w:vAlign w:val="center"/>
          </w:tcPr>
          <w:p w14:paraId="18631D87"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2D7081A3"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5946E11A"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7BC6C89"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9CC493" w14:textId="77777777" w:rsidR="00F64FBD" w:rsidRPr="00F64FBD" w:rsidRDefault="00F64FBD" w:rsidP="00F64FBD">
            <w:pPr>
              <w:spacing w:before="60" w:after="60" w:line="240" w:lineRule="auto"/>
              <w:rPr>
                <w:rFonts w:ascii="Calibri" w:eastAsia="Calibri" w:hAnsi="Calibri" w:cs="Calibri"/>
                <w:bCs/>
                <w:lang w:eastAsia="pl-PL"/>
              </w:rPr>
            </w:pPr>
            <w:bookmarkStart w:id="0" w:name="_Toc88665181"/>
            <w:r w:rsidRPr="00F64FBD">
              <w:rPr>
                <w:rFonts w:ascii="Calibri" w:eastAsia="Calibri" w:hAnsi="Calibri" w:cs="Calibri"/>
                <w:bCs/>
                <w:lang w:eastAsia="pl-PL"/>
              </w:rPr>
              <w:t>2.1.4. Priorytet IV Zdrowie i zdrowotna opieka długoterminowa</w:t>
            </w:r>
            <w:bookmarkEnd w:id="0"/>
          </w:p>
          <w:p w14:paraId="232DF82C" w14:textId="77777777" w:rsidR="00F64FBD" w:rsidRPr="00F64FBD" w:rsidRDefault="00F64FBD" w:rsidP="00F64FBD">
            <w:pPr>
              <w:spacing w:before="60" w:after="60" w:line="240" w:lineRule="auto"/>
              <w:rPr>
                <w:rFonts w:ascii="Calibri" w:eastAsia="Calibri" w:hAnsi="Calibri" w:cs="Calibri"/>
                <w:bCs/>
                <w:lang w:eastAsia="pl-PL"/>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5966F6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250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73B82F9" w14:textId="77777777" w:rsidR="00F64FBD" w:rsidRPr="00F64FBD" w:rsidRDefault="00F64FBD" w:rsidP="00F64FBD">
            <w:pPr>
              <w:spacing w:before="60" w:after="60" w:line="240" w:lineRule="auto"/>
              <w:rPr>
                <w:rFonts w:ascii="Calibri" w:eastAsia="Times New Roman" w:hAnsi="Calibri" w:cs="Calibri"/>
                <w:bCs/>
                <w:lang w:eastAsia="pl-PL"/>
              </w:rPr>
            </w:pPr>
            <w:r w:rsidRPr="00F64FBD">
              <w:rPr>
                <w:rFonts w:ascii="Calibri" w:eastAsia="Times New Roman" w:hAnsi="Calibri" w:cs="Calibri"/>
                <w:bCs/>
                <w:lang w:eastAsia="pl-PL"/>
              </w:rPr>
              <w:t>W pkt 2. Rozwój i wsparcie kształcenia podyplomowego pielęgniarek i położnych słowo „specjalizacyjne” należy zastąpić na „specjalistyczne”</w:t>
            </w:r>
          </w:p>
          <w:p w14:paraId="711C8723" w14:textId="77777777" w:rsidR="00F64FBD" w:rsidRPr="00F64FBD" w:rsidRDefault="00F64FBD" w:rsidP="00F64FBD">
            <w:pPr>
              <w:spacing w:before="60" w:after="60" w:line="240" w:lineRule="auto"/>
              <w:rPr>
                <w:rFonts w:ascii="Calibri" w:eastAsia="Calibri" w:hAnsi="Calibri" w:cs="Calibri"/>
                <w:bCs/>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E792D24"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Wsparcie obejmie przede wszystkim kursy kwalifikacyjne i kursy specjalistyczne.</w:t>
            </w:r>
          </w:p>
          <w:p w14:paraId="39C5BFC8" w14:textId="77777777" w:rsidR="00F64FBD" w:rsidRPr="00F64FBD" w:rsidRDefault="00F64FBD" w:rsidP="00F64FBD">
            <w:pPr>
              <w:spacing w:before="60" w:after="60" w:line="240" w:lineRule="auto"/>
              <w:rPr>
                <w:rFonts w:ascii="Calibri" w:eastAsia="Calibri" w:hAnsi="Calibri" w:cs="Calibri"/>
                <w:bCs/>
                <w:lang w:eastAsia="pl-PL"/>
              </w:rPr>
            </w:pPr>
          </w:p>
        </w:tc>
        <w:tc>
          <w:tcPr>
            <w:tcW w:w="698" w:type="pct"/>
            <w:tcBorders>
              <w:top w:val="single" w:sz="4" w:space="0" w:color="000000"/>
              <w:left w:val="nil"/>
              <w:bottom w:val="single" w:sz="4" w:space="0" w:color="000000"/>
              <w:right w:val="single" w:sz="4" w:space="0" w:color="000000"/>
            </w:tcBorders>
            <w:vAlign w:val="center"/>
          </w:tcPr>
          <w:p w14:paraId="725B1F50"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2CCD4117"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4196AAB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F3682CE"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4E2F1"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Część: </w:t>
            </w:r>
            <w:r w:rsidRPr="00F64FBD">
              <w:rPr>
                <w:rFonts w:ascii="Calibri" w:eastAsia="Calibri" w:hAnsi="Calibri" w:cs="Calibri"/>
                <w:bCs/>
                <w:i/>
                <w:iCs/>
                <w:lang w:eastAsia="pl-PL"/>
              </w:rPr>
              <w:t>Równe szanse dla osób z niepełnosprawnościami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2C303AE"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20-22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E70F2AB" w14:textId="77777777" w:rsidR="00F64FBD" w:rsidRPr="00F64FBD" w:rsidRDefault="00F64FBD" w:rsidP="00F64FBD">
            <w:pPr>
              <w:spacing w:before="60" w:after="60" w:line="240" w:lineRule="auto"/>
              <w:rPr>
                <w:rFonts w:ascii="Calibri" w:eastAsia="Times New Roman" w:hAnsi="Calibri" w:cs="Calibri"/>
                <w:bCs/>
                <w:lang w:eastAsia="pl-PL"/>
              </w:rPr>
            </w:pPr>
            <w:bookmarkStart w:id="1" w:name="_Hlk89695256"/>
            <w:r w:rsidRPr="00F64FBD">
              <w:rPr>
                <w:rFonts w:ascii="Calibri" w:eastAsia="Calibri" w:hAnsi="Calibri" w:cs="Calibri"/>
                <w:bCs/>
                <w:lang w:eastAsia="pl-PL"/>
              </w:rPr>
              <w:t>Sugeruje się rezygnację z używania w projekcie skrótu „</w:t>
            </w:r>
            <w:proofErr w:type="spellStart"/>
            <w:r w:rsidRPr="00F64FBD">
              <w:rPr>
                <w:rFonts w:ascii="Calibri" w:eastAsia="Calibri" w:hAnsi="Calibri" w:cs="Calibri"/>
                <w:bCs/>
                <w:lang w:eastAsia="pl-PL"/>
              </w:rPr>
              <w:t>OzN</w:t>
            </w:r>
            <w:proofErr w:type="spellEnd"/>
            <w:r w:rsidRPr="00F64FBD">
              <w:rPr>
                <w:rFonts w:ascii="Calibri" w:eastAsia="Calibri" w:hAnsi="Calibri" w:cs="Calibri"/>
                <w:bCs/>
                <w:lang w:eastAsia="pl-PL"/>
              </w:rPr>
              <w:t>” i stosowanie pełnej nazwy, tj. osoby z niepełnosprawnościami, tym bardziej, że nie wprowadzono w tekście takiego skrótu, a w innych częściach dokumentu stosowana jest pełna nazwa dla tych osób.</w:t>
            </w:r>
            <w:bookmarkEnd w:id="1"/>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E1A5666"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„osoby z niepełnosprawnościami”</w:t>
            </w:r>
          </w:p>
        </w:tc>
        <w:tc>
          <w:tcPr>
            <w:tcW w:w="698" w:type="pct"/>
            <w:tcBorders>
              <w:top w:val="single" w:sz="4" w:space="0" w:color="000000"/>
              <w:left w:val="nil"/>
              <w:bottom w:val="single" w:sz="4" w:space="0" w:color="000000"/>
              <w:right w:val="single" w:sz="4" w:space="0" w:color="000000"/>
            </w:tcBorders>
            <w:vAlign w:val="center"/>
          </w:tcPr>
          <w:p w14:paraId="13715D73"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7F1AC8CF"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 xml:space="preserve">Uwaga uwzględniona  </w:t>
            </w:r>
          </w:p>
        </w:tc>
      </w:tr>
      <w:tr w:rsidR="00F64FBD" w:rsidRPr="00F64FBD" w14:paraId="768BEDC5"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C1F9ED2"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1CB98D"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i/>
                <w:iCs/>
                <w:lang w:eastAsia="pl-PL"/>
              </w:rPr>
              <w:t xml:space="preserve">Odsetek osób pow. 16 roku życia z </w:t>
            </w:r>
            <w:r w:rsidRPr="00F64FBD">
              <w:rPr>
                <w:rFonts w:ascii="Calibri" w:eastAsia="Calibri" w:hAnsi="Calibri" w:cs="Calibri"/>
                <w:bCs/>
                <w:i/>
                <w:iCs/>
                <w:u w:val="single"/>
                <w:lang w:eastAsia="pl-PL"/>
              </w:rPr>
              <w:t>przewlekłymi schorzeniami</w:t>
            </w:r>
            <w:r w:rsidRPr="00F64FBD">
              <w:rPr>
                <w:rFonts w:ascii="Calibri" w:eastAsia="Calibri" w:hAnsi="Calibri" w:cs="Calibri"/>
                <w:bCs/>
                <w:i/>
                <w:iCs/>
                <w:lang w:eastAsia="pl-PL"/>
              </w:rPr>
              <w:t xml:space="preserve"> i problemami zdrowotnymi w Polsce wynosi 39,2% i jest o 2,5 p. p. wyższy niż </w:t>
            </w:r>
            <w:r w:rsidRPr="00F64FBD">
              <w:rPr>
                <w:rFonts w:ascii="Calibri" w:eastAsia="Calibri" w:hAnsi="Calibri" w:cs="Calibri"/>
                <w:bCs/>
                <w:i/>
                <w:iCs/>
                <w:u w:val="single"/>
                <w:lang w:eastAsia="pl-PL"/>
              </w:rPr>
              <w:t>w krajach</w:t>
            </w:r>
            <w:r w:rsidRPr="00F64FBD">
              <w:rPr>
                <w:rFonts w:ascii="Calibri" w:eastAsia="Calibri" w:hAnsi="Calibri" w:cs="Calibri"/>
                <w:bCs/>
                <w:i/>
                <w:iCs/>
                <w:lang w:eastAsia="pl-PL"/>
              </w:rPr>
              <w:t xml:space="preserve"> UE-28. W grupie osób pracujących, przewlekle chorzy stanowią 23,9% (o 3,6 p. p. mniej </w:t>
            </w:r>
            <w:r w:rsidRPr="00F64FBD">
              <w:rPr>
                <w:rFonts w:ascii="Calibri" w:eastAsia="Calibri" w:hAnsi="Calibri" w:cs="Calibri"/>
                <w:bCs/>
                <w:i/>
                <w:iCs/>
                <w:u w:val="single"/>
                <w:lang w:eastAsia="pl-PL"/>
              </w:rPr>
              <w:t>niż w UE</w:t>
            </w:r>
            <w:r w:rsidRPr="00F64FBD">
              <w:rPr>
                <w:rFonts w:ascii="Calibri" w:eastAsia="Calibri" w:hAnsi="Calibri" w:cs="Calibri"/>
                <w:bCs/>
                <w:i/>
                <w:iCs/>
                <w:lang w:eastAsia="pl-PL"/>
              </w:rPr>
              <w:t xml:space="preserve">). Również umieralność z przyczyn możliwych do uniknięcia dzięki </w:t>
            </w:r>
            <w:r w:rsidRPr="00F64FBD">
              <w:rPr>
                <w:rFonts w:ascii="Calibri" w:eastAsia="Calibri" w:hAnsi="Calibri" w:cs="Calibri"/>
                <w:bCs/>
                <w:i/>
                <w:iCs/>
                <w:u w:val="single"/>
                <w:lang w:eastAsia="pl-PL"/>
              </w:rPr>
              <w:t>profilaktyce</w:t>
            </w:r>
            <w:r w:rsidRPr="00F64FBD">
              <w:rPr>
                <w:rFonts w:ascii="Calibri" w:eastAsia="Calibri" w:hAnsi="Calibri" w:cs="Calibri"/>
                <w:bCs/>
                <w:i/>
                <w:iCs/>
                <w:lang w:eastAsia="pl-PL"/>
              </w:rPr>
              <w:t xml:space="preserve"> jest wyższa niż średnia </w:t>
            </w:r>
            <w:r w:rsidRPr="00F64FBD">
              <w:rPr>
                <w:rFonts w:ascii="Calibri" w:eastAsia="Calibri" w:hAnsi="Calibri" w:cs="Calibri"/>
                <w:bCs/>
                <w:i/>
                <w:iCs/>
                <w:lang w:eastAsia="pl-PL"/>
              </w:rPr>
              <w:lastRenderedPageBreak/>
              <w:t>UE (</w:t>
            </w:r>
            <w:r w:rsidRPr="00F64FBD">
              <w:rPr>
                <w:rFonts w:ascii="Calibri" w:eastAsia="Calibri" w:hAnsi="Calibri" w:cs="Calibri"/>
                <w:bCs/>
                <w:i/>
                <w:iCs/>
                <w:u w:val="single"/>
                <w:lang w:eastAsia="pl-PL"/>
              </w:rPr>
              <w:t>218 zgonów na 100 000 ludności, wobec 161</w:t>
            </w:r>
            <w:r w:rsidRPr="00F64FBD">
              <w:rPr>
                <w:rFonts w:ascii="Calibri" w:eastAsia="Calibri" w:hAnsi="Calibri" w:cs="Calibri"/>
                <w:bCs/>
                <w:i/>
                <w:iCs/>
                <w:lang w:eastAsia="pl-PL"/>
              </w:rPr>
              <w:t xml:space="preserve"> w UE w 2019 r., za OECD).</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D07393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92A57C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 celu doprecyzowania treści Sugeruje się wprowadzenie zmian redakcyjnych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8766FF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i/>
                <w:iCs/>
                <w:lang w:eastAsia="pl-PL"/>
              </w:rPr>
              <w:t xml:space="preserve">„Odsetek osób powyżej 16 roku życia z </w:t>
            </w:r>
            <w:r w:rsidRPr="00F64FBD">
              <w:rPr>
                <w:rFonts w:ascii="Calibri" w:eastAsia="Calibri" w:hAnsi="Calibri" w:cs="Calibri"/>
                <w:bCs/>
                <w:i/>
                <w:iCs/>
                <w:u w:val="single"/>
                <w:lang w:eastAsia="pl-PL"/>
              </w:rPr>
              <w:t>chorobami przewlekłymi</w:t>
            </w:r>
            <w:r w:rsidRPr="00F64FBD">
              <w:rPr>
                <w:rFonts w:ascii="Calibri" w:eastAsia="Calibri" w:hAnsi="Calibri" w:cs="Calibri"/>
                <w:bCs/>
                <w:i/>
                <w:iCs/>
                <w:lang w:eastAsia="pl-PL"/>
              </w:rPr>
              <w:t xml:space="preserve"> i problemami zdrowotnymi w Polsce wynosi 39,2% i jest o 2,5 p. p. wyższy niż średnia </w:t>
            </w:r>
            <w:r w:rsidRPr="00F64FBD">
              <w:rPr>
                <w:rFonts w:ascii="Calibri" w:eastAsia="Calibri" w:hAnsi="Calibri" w:cs="Calibri"/>
                <w:bCs/>
                <w:i/>
                <w:iCs/>
                <w:u w:val="single"/>
                <w:lang w:eastAsia="pl-PL"/>
              </w:rPr>
              <w:t>dla krajów</w:t>
            </w:r>
            <w:r w:rsidRPr="00F64FBD">
              <w:rPr>
                <w:rFonts w:ascii="Calibri" w:eastAsia="Calibri" w:hAnsi="Calibri" w:cs="Calibri"/>
                <w:bCs/>
                <w:i/>
                <w:iCs/>
                <w:lang w:eastAsia="pl-PL"/>
              </w:rPr>
              <w:t xml:space="preserve"> UE-28. W grupie osób pracujących przewlekle chorzy stanowią 23,9% (o 3,6 p. p. mniej </w:t>
            </w:r>
            <w:r w:rsidRPr="00F64FBD">
              <w:rPr>
                <w:rFonts w:ascii="Calibri" w:eastAsia="Calibri" w:hAnsi="Calibri" w:cs="Calibri"/>
                <w:bCs/>
                <w:i/>
                <w:iCs/>
                <w:u w:val="single"/>
                <w:lang w:eastAsia="pl-PL"/>
              </w:rPr>
              <w:t>niż średnio w UE</w:t>
            </w:r>
            <w:r w:rsidRPr="00F64FBD">
              <w:rPr>
                <w:rFonts w:ascii="Calibri" w:eastAsia="Calibri" w:hAnsi="Calibri" w:cs="Calibri"/>
                <w:bCs/>
                <w:i/>
                <w:iCs/>
                <w:lang w:eastAsia="pl-PL"/>
              </w:rPr>
              <w:t xml:space="preserve">). Również umieralność z przyczyn możliwych do uniknięcia dzięki </w:t>
            </w:r>
            <w:r w:rsidRPr="00F64FBD">
              <w:rPr>
                <w:rFonts w:ascii="Calibri" w:eastAsia="Calibri" w:hAnsi="Calibri" w:cs="Calibri"/>
                <w:bCs/>
                <w:i/>
                <w:iCs/>
                <w:u w:val="single"/>
                <w:lang w:eastAsia="pl-PL"/>
              </w:rPr>
              <w:t>profilaktyce zdrowotnej</w:t>
            </w:r>
            <w:r w:rsidRPr="00F64FBD">
              <w:rPr>
                <w:rFonts w:ascii="Calibri" w:eastAsia="Calibri" w:hAnsi="Calibri" w:cs="Calibri"/>
                <w:bCs/>
                <w:i/>
                <w:iCs/>
                <w:lang w:eastAsia="pl-PL"/>
              </w:rPr>
              <w:t xml:space="preserve"> jest wyższa niż średnia UE (</w:t>
            </w:r>
            <w:r w:rsidRPr="00F64FBD">
              <w:rPr>
                <w:rFonts w:ascii="Calibri" w:eastAsia="Calibri" w:hAnsi="Calibri" w:cs="Calibri"/>
                <w:bCs/>
                <w:i/>
                <w:iCs/>
                <w:u w:val="single"/>
                <w:lang w:eastAsia="pl-PL"/>
              </w:rPr>
              <w:t>218 zgonów/100 000 ludności w Polsce wobec 161 zgonów/100 000 ludności</w:t>
            </w:r>
            <w:r w:rsidRPr="00F64FBD">
              <w:rPr>
                <w:rFonts w:ascii="Calibri" w:eastAsia="Calibri" w:hAnsi="Calibri" w:cs="Calibri"/>
                <w:bCs/>
                <w:i/>
                <w:iCs/>
                <w:lang w:eastAsia="pl-PL"/>
              </w:rPr>
              <w:t xml:space="preserve"> w UE w 2019 r., za OECD).”</w:t>
            </w:r>
          </w:p>
        </w:tc>
        <w:tc>
          <w:tcPr>
            <w:tcW w:w="698" w:type="pct"/>
            <w:tcBorders>
              <w:top w:val="single" w:sz="4" w:space="0" w:color="000000"/>
              <w:left w:val="nil"/>
              <w:bottom w:val="single" w:sz="4" w:space="0" w:color="000000"/>
              <w:right w:val="single" w:sz="4" w:space="0" w:color="000000"/>
            </w:tcBorders>
            <w:vAlign w:val="center"/>
          </w:tcPr>
          <w:p w14:paraId="12B24E8B"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D7BEEF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18FFA06C"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12D8F8E"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E9377D"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Otyłość, palenie papierosów, alkohol, niska aktywność fizyczna, przyczyniają się do niemal połowy </w:t>
            </w:r>
            <w:r w:rsidRPr="00F64FBD">
              <w:rPr>
                <w:rFonts w:ascii="Calibri" w:eastAsia="Calibri" w:hAnsi="Calibri" w:cs="Calibri"/>
                <w:bCs/>
                <w:i/>
                <w:iCs/>
                <w:u w:val="single"/>
                <w:lang w:eastAsia="pl-PL"/>
              </w:rPr>
              <w:t>wszystkich zgonów</w:t>
            </w:r>
            <w:r w:rsidRPr="00F64FBD">
              <w:rPr>
                <w:rFonts w:ascii="Calibri" w:eastAsia="Calibri" w:hAnsi="Calibri" w:cs="Calibri"/>
                <w:bCs/>
                <w:i/>
                <w:iCs/>
                <w:lang w:eastAsia="pl-PL"/>
              </w:rPr>
              <w:t>.</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D02AED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AF9843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Należy doprecyzować czy chodzi o wszystkie zgony ogółem czy o zgony, których dało się uniknąć.</w:t>
            </w:r>
          </w:p>
          <w:p w14:paraId="4152B263"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lang w:eastAsia="pl-PL"/>
              </w:rPr>
              <w:t>Dodatkowo sugeruje się zastąpienie wyrazu „alkohol” określeniem „nadużywanie alkoholu” oraz usunięcie zbędnych przecinków zgodnie z propozycją korekty.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C924979"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i/>
                <w:iCs/>
                <w:lang w:eastAsia="pl-PL"/>
              </w:rPr>
              <w:t>„Otyłość, palenie papierosów, nadużywanie alkoholu i niska aktywność fizyczna przyczyniają się do niemal połowy wszystkich zgonów.”</w:t>
            </w:r>
          </w:p>
        </w:tc>
        <w:tc>
          <w:tcPr>
            <w:tcW w:w="698" w:type="pct"/>
            <w:tcBorders>
              <w:top w:val="single" w:sz="4" w:space="0" w:color="000000"/>
              <w:left w:val="nil"/>
              <w:bottom w:val="single" w:sz="4" w:space="0" w:color="000000"/>
              <w:right w:val="single" w:sz="4" w:space="0" w:color="000000"/>
            </w:tcBorders>
            <w:vAlign w:val="center"/>
          </w:tcPr>
          <w:p w14:paraId="331961B4"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6FC5F973"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727650AB"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1BA1B97"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C126D9"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Jednocześnie, w Polsce utrzymuje się znacząca dysproporcja pomiędzy wydatkami na </w:t>
            </w:r>
            <w:r w:rsidRPr="00F64FBD">
              <w:rPr>
                <w:rFonts w:ascii="Calibri" w:eastAsia="Calibri" w:hAnsi="Calibri" w:cs="Calibri"/>
                <w:bCs/>
                <w:i/>
                <w:iCs/>
                <w:u w:val="single"/>
                <w:lang w:eastAsia="pl-PL"/>
              </w:rPr>
              <w:t>prewencję,</w:t>
            </w:r>
            <w:r w:rsidRPr="00F64FBD">
              <w:rPr>
                <w:rFonts w:ascii="Calibri" w:eastAsia="Calibri" w:hAnsi="Calibri" w:cs="Calibri"/>
                <w:bCs/>
                <w:i/>
                <w:iCs/>
                <w:lang w:eastAsia="pl-PL"/>
              </w:rPr>
              <w:t xml:space="preserve"> a wydatkami na leczenie </w:t>
            </w:r>
            <w:r w:rsidRPr="00F64FBD">
              <w:rPr>
                <w:rFonts w:ascii="Calibri" w:eastAsia="Calibri" w:hAnsi="Calibri" w:cs="Calibri"/>
                <w:bCs/>
                <w:i/>
                <w:iCs/>
                <w:u w:val="single"/>
                <w:lang w:eastAsia="pl-PL"/>
              </w:rPr>
              <w:t>zaawansowanych chorób</w:t>
            </w:r>
            <w:r w:rsidRPr="00F64FBD">
              <w:rPr>
                <w:rFonts w:ascii="Calibri" w:eastAsia="Calibri" w:hAnsi="Calibri" w:cs="Calibri"/>
                <w:bCs/>
                <w:i/>
                <w:iCs/>
                <w:lang w:eastAsia="pl-PL"/>
              </w:rPr>
              <w:t>.</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BFC5F79"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BE77C8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Należałoby doprecyzować, co oznaczają “zaawansowane choroby” – czy należy rozumieć ten termin jako „zaawansowane stadium choroby”?</w:t>
            </w:r>
          </w:p>
          <w:p w14:paraId="5AA1EDA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Dodatkowo sugeruje się zastąpienie wyrazu „prewencję” określeniem „profilaktykę zdrowotną” oraz usunięcie przecinka po zastosowanym zwrocie „profilaktykę zdrowotną”.</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1274E54" w14:textId="77777777" w:rsidR="00F64FBD" w:rsidRPr="00F64FBD" w:rsidRDefault="00F64FBD" w:rsidP="00F64FBD">
            <w:pPr>
              <w:spacing w:before="60" w:after="60" w:line="240" w:lineRule="auto"/>
              <w:rPr>
                <w:rFonts w:ascii="Calibri" w:eastAsia="Calibri" w:hAnsi="Calibri" w:cs="Calibri"/>
                <w:i/>
                <w:iCs/>
                <w:lang w:eastAsia="pl-PL"/>
              </w:rPr>
            </w:pPr>
          </w:p>
        </w:tc>
        <w:tc>
          <w:tcPr>
            <w:tcW w:w="698" w:type="pct"/>
            <w:tcBorders>
              <w:top w:val="single" w:sz="4" w:space="0" w:color="000000"/>
              <w:left w:val="nil"/>
              <w:bottom w:val="single" w:sz="4" w:space="0" w:color="000000"/>
              <w:right w:val="single" w:sz="4" w:space="0" w:color="000000"/>
            </w:tcBorders>
            <w:vAlign w:val="center"/>
          </w:tcPr>
          <w:p w14:paraId="2BF4AF81"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64FDAA2C"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598D0CA5"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001A589"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384486"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Zgodnie z raportem Narodowego Instytutu Zdrowia Publicznego z 2020 </w:t>
            </w:r>
            <w:r w:rsidRPr="00F64FBD">
              <w:rPr>
                <w:rFonts w:ascii="Calibri" w:eastAsia="Calibri" w:hAnsi="Calibri" w:cs="Calibri"/>
                <w:bCs/>
                <w:i/>
                <w:iCs/>
                <w:lang w:eastAsia="pl-PL"/>
              </w:rPr>
              <w:lastRenderedPageBreak/>
              <w:t>r. na profilaktykę i działania z zakresu zdrowia publicznego przeznaczono jedynie ok. 2,3% ogółu wydatków na ochronę zdrowia.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BA994A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33B8D1E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Sugeruje się uzupełnienie pełnej nazwy NIZP PZH - PIB,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459D29A" w14:textId="77777777" w:rsidR="00F64FBD" w:rsidRPr="00F64FBD" w:rsidRDefault="00F64FBD" w:rsidP="00F64FBD">
            <w:pPr>
              <w:spacing w:before="60" w:after="60" w:line="240" w:lineRule="auto"/>
              <w:rPr>
                <w:rFonts w:ascii="Calibri" w:eastAsia="Calibri" w:hAnsi="Calibri" w:cs="Calibri"/>
                <w:i/>
                <w:iCs/>
                <w:lang w:eastAsia="pl-PL"/>
              </w:rPr>
            </w:pPr>
            <w:r w:rsidRPr="00F64FBD">
              <w:rPr>
                <w:rFonts w:ascii="Calibri" w:eastAsia="Calibri" w:hAnsi="Calibri" w:cs="Calibri"/>
                <w:bCs/>
                <w:i/>
                <w:iCs/>
                <w:lang w:eastAsia="pl-PL"/>
              </w:rPr>
              <w:t xml:space="preserve">Zgodnie z raportem Narodowego Instytutu Zdrowia Publicznego PZH </w:t>
            </w:r>
            <w:r w:rsidRPr="00F64FBD">
              <w:rPr>
                <w:rFonts w:ascii="Calibri" w:eastAsia="Calibri" w:hAnsi="Calibri" w:cs="Calibri"/>
                <w:bCs/>
                <w:i/>
                <w:iCs/>
                <w:u w:val="single"/>
                <w:lang w:eastAsia="pl-PL"/>
              </w:rPr>
              <w:t xml:space="preserve">– Państwowego Instytutu </w:t>
            </w:r>
            <w:r w:rsidRPr="00F64FBD">
              <w:rPr>
                <w:rFonts w:ascii="Calibri" w:eastAsia="Calibri" w:hAnsi="Calibri" w:cs="Calibri"/>
                <w:bCs/>
                <w:i/>
                <w:iCs/>
                <w:u w:val="single"/>
                <w:lang w:eastAsia="pl-PL"/>
              </w:rPr>
              <w:lastRenderedPageBreak/>
              <w:t>Badawczego (NIZP PZH - PIB)</w:t>
            </w:r>
            <w:r w:rsidRPr="00F64FBD">
              <w:rPr>
                <w:rFonts w:ascii="Calibri" w:eastAsia="Calibri" w:hAnsi="Calibri" w:cs="Calibri"/>
                <w:bCs/>
                <w:i/>
                <w:iCs/>
                <w:lang w:eastAsia="pl-PL"/>
              </w:rPr>
              <w:t xml:space="preserve"> z 2020 r. na profilaktykę i działania z zakresu zdrowia publicznego przeznaczono jedynie ok. 2,3% ogółu wydatków na ochronę zdrowia.</w:t>
            </w:r>
          </w:p>
        </w:tc>
        <w:tc>
          <w:tcPr>
            <w:tcW w:w="698" w:type="pct"/>
            <w:tcBorders>
              <w:top w:val="single" w:sz="4" w:space="0" w:color="000000"/>
              <w:left w:val="nil"/>
              <w:bottom w:val="single" w:sz="4" w:space="0" w:color="000000"/>
              <w:right w:val="single" w:sz="4" w:space="0" w:color="000000"/>
            </w:tcBorders>
            <w:vAlign w:val="center"/>
          </w:tcPr>
          <w:p w14:paraId="14F13A8F"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056046E9"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6AEE8BB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32AF208"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3D972"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Potrzebę realizacji skutecznej </w:t>
            </w:r>
            <w:r w:rsidRPr="00F64FBD">
              <w:rPr>
                <w:rFonts w:ascii="Calibri" w:eastAsia="Calibri" w:hAnsi="Calibri" w:cs="Calibri"/>
                <w:bCs/>
                <w:i/>
                <w:iCs/>
                <w:u w:val="single"/>
                <w:lang w:eastAsia="pl-PL"/>
              </w:rPr>
              <w:t>profilaktyki</w:t>
            </w:r>
            <w:r w:rsidRPr="00F64FBD">
              <w:rPr>
                <w:rFonts w:ascii="Calibri" w:eastAsia="Calibri" w:hAnsi="Calibri" w:cs="Calibri"/>
                <w:bCs/>
                <w:i/>
                <w:iCs/>
                <w:lang w:eastAsia="pl-PL"/>
              </w:rPr>
              <w:t xml:space="preserve"> wśród osób aktywnych zawodowo podkreśla się także w aspekcie makroekonomicznym, szczególnie w kontekście starzenia się społeczeństwa i potrzeby utrzymywania dłuższej aktywności zawodowej.</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009E1A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62190A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Sugeruje się doprecyzowanie, że chodzi o skuteczną profilaktykę zdrowotną poprzez zastąpienie wyrazu „profilaktyki” określeniem „profilaktyki zdrowotnej”.</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0B7A5EB"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Potrzebę realizacji skutecznej </w:t>
            </w:r>
            <w:r w:rsidRPr="00F64FBD">
              <w:rPr>
                <w:rFonts w:ascii="Calibri" w:eastAsia="Calibri" w:hAnsi="Calibri" w:cs="Calibri"/>
                <w:bCs/>
                <w:i/>
                <w:iCs/>
                <w:u w:val="single"/>
                <w:lang w:eastAsia="pl-PL"/>
              </w:rPr>
              <w:t>profilaktyki zdrowotnej</w:t>
            </w:r>
            <w:r w:rsidRPr="00F64FBD">
              <w:rPr>
                <w:rFonts w:ascii="Calibri" w:eastAsia="Calibri" w:hAnsi="Calibri" w:cs="Calibri"/>
                <w:bCs/>
                <w:i/>
                <w:iCs/>
                <w:lang w:eastAsia="pl-PL"/>
              </w:rPr>
              <w:t xml:space="preserve"> wśród osób aktywnych zawodowo podkreśla się także w aspekcie makroekonomicznym, szczególnie w kontekście starzenia się społeczeństwa i potrzeby utrzymywania dłuższej aktywności zawodowej.</w:t>
            </w:r>
          </w:p>
        </w:tc>
        <w:tc>
          <w:tcPr>
            <w:tcW w:w="698" w:type="pct"/>
            <w:tcBorders>
              <w:top w:val="single" w:sz="4" w:space="0" w:color="000000"/>
              <w:left w:val="nil"/>
              <w:bottom w:val="single" w:sz="4" w:space="0" w:color="000000"/>
              <w:right w:val="single" w:sz="4" w:space="0" w:color="000000"/>
            </w:tcBorders>
            <w:vAlign w:val="center"/>
          </w:tcPr>
          <w:p w14:paraId="5065123E"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079C7B0"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051768EF"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C73EBF0"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2F3006"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Wskaźnik liczby praktykujących </w:t>
            </w:r>
            <w:r w:rsidRPr="00F64FBD">
              <w:rPr>
                <w:rFonts w:ascii="Calibri" w:eastAsia="Calibri" w:hAnsi="Calibri" w:cs="Calibri"/>
                <w:bCs/>
                <w:i/>
                <w:iCs/>
                <w:u w:val="single"/>
                <w:lang w:eastAsia="pl-PL"/>
              </w:rPr>
              <w:t>pielęgniarek</w:t>
            </w:r>
            <w:r w:rsidRPr="00F64FBD">
              <w:rPr>
                <w:rFonts w:ascii="Calibri" w:eastAsia="Calibri" w:hAnsi="Calibri" w:cs="Calibri"/>
                <w:bCs/>
                <w:i/>
                <w:iCs/>
                <w:lang w:eastAsia="pl-PL"/>
              </w:rPr>
              <w:t xml:space="preserve"> na 1 000 mieszkańców w 2018 r. wyniósł 5,1, (przy średniej dla UE-27 na poziomie 8,2), plasując Polskę na czwartej od </w:t>
            </w:r>
            <w:r w:rsidRPr="00F64FBD">
              <w:rPr>
                <w:rFonts w:ascii="Calibri" w:eastAsia="Calibri" w:hAnsi="Calibri" w:cs="Calibri"/>
                <w:bCs/>
                <w:i/>
                <w:iCs/>
                <w:lang w:eastAsia="pl-PL"/>
              </w:rPr>
              <w:lastRenderedPageBreak/>
              <w:t>końca pozycji wśród krajów UE i nie wykazując wzrostu od 2008 r.</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B524E3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F8F6D5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Należy zweryfikować, czy dane dot. wieku odnoszą się jedynie do pielęgniarek czy pielęgniarek i położnych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C63A3BD"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lang w:eastAsia="pl-PL"/>
              </w:rPr>
              <w:t>–</w:t>
            </w:r>
          </w:p>
        </w:tc>
        <w:tc>
          <w:tcPr>
            <w:tcW w:w="698" w:type="pct"/>
            <w:tcBorders>
              <w:top w:val="single" w:sz="4" w:space="0" w:color="000000"/>
              <w:left w:val="nil"/>
              <w:bottom w:val="single" w:sz="4" w:space="0" w:color="000000"/>
              <w:right w:val="single" w:sz="4" w:space="0" w:color="000000"/>
            </w:tcBorders>
            <w:vAlign w:val="center"/>
          </w:tcPr>
          <w:p w14:paraId="358D556A"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0A128F7D"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1BC4801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E2146FA"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ACE0D4"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Liczba </w:t>
            </w:r>
            <w:r w:rsidRPr="00F64FBD">
              <w:rPr>
                <w:rFonts w:ascii="Calibri" w:eastAsia="Calibri" w:hAnsi="Calibri" w:cs="Calibri"/>
                <w:bCs/>
                <w:i/>
                <w:iCs/>
                <w:u w:val="single"/>
                <w:lang w:eastAsia="pl-PL"/>
              </w:rPr>
              <w:t>psychiatrów</w:t>
            </w:r>
            <w:r w:rsidRPr="00F64FBD">
              <w:rPr>
                <w:rFonts w:ascii="Calibri" w:eastAsia="Calibri" w:hAnsi="Calibri" w:cs="Calibri"/>
                <w:bCs/>
                <w:i/>
                <w:iCs/>
                <w:lang w:eastAsia="pl-PL"/>
              </w:rPr>
              <w:t xml:space="preserve"> dzieci i młodzieży stanowi 9,63% liczby </w:t>
            </w:r>
            <w:r w:rsidRPr="00F64FBD">
              <w:rPr>
                <w:rFonts w:ascii="Calibri" w:eastAsia="Calibri" w:hAnsi="Calibri" w:cs="Calibri"/>
                <w:bCs/>
                <w:i/>
                <w:iCs/>
                <w:u w:val="single"/>
                <w:lang w:eastAsia="pl-PL"/>
              </w:rPr>
              <w:t>psychiatrów</w:t>
            </w:r>
            <w:r w:rsidRPr="00F64FBD">
              <w:rPr>
                <w:rFonts w:ascii="Calibri" w:eastAsia="Calibri" w:hAnsi="Calibri" w:cs="Calibri"/>
                <w:bCs/>
                <w:i/>
                <w:iCs/>
                <w:lang w:eastAsia="pl-PL"/>
              </w:rPr>
              <w:t xml:space="preserve"> ogółem.</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C39F02B"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5BF829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Sugeruje się użycie formalnego określenia dla tej dziedziny lekarskiej, czyli „lekarzy specjalistów w dziedzinie psychiatrii dzieci i młodzieży”.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F01434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i/>
                <w:iCs/>
                <w:lang w:eastAsia="pl-PL"/>
              </w:rPr>
              <w:t xml:space="preserve">Liczba </w:t>
            </w:r>
            <w:r w:rsidRPr="00F64FBD">
              <w:rPr>
                <w:rFonts w:ascii="Calibri" w:eastAsia="Calibri" w:hAnsi="Calibri" w:cs="Calibri"/>
                <w:bCs/>
                <w:i/>
                <w:iCs/>
                <w:u w:val="single"/>
                <w:lang w:eastAsia="pl-PL"/>
              </w:rPr>
              <w:t>lekarzy specjalistów w dziedzinie psychiatrii</w:t>
            </w:r>
            <w:r w:rsidRPr="00F64FBD">
              <w:rPr>
                <w:rFonts w:ascii="Calibri" w:eastAsia="Calibri" w:hAnsi="Calibri" w:cs="Calibri"/>
                <w:bCs/>
                <w:i/>
                <w:iCs/>
                <w:lang w:eastAsia="pl-PL"/>
              </w:rPr>
              <w:t xml:space="preserve"> dzieci i młodzieży stanowi 9,63% liczby </w:t>
            </w:r>
            <w:r w:rsidRPr="00F64FBD">
              <w:rPr>
                <w:rFonts w:ascii="Calibri" w:eastAsia="Calibri" w:hAnsi="Calibri" w:cs="Calibri"/>
                <w:bCs/>
                <w:i/>
                <w:iCs/>
                <w:u w:val="single"/>
                <w:lang w:eastAsia="pl-PL"/>
              </w:rPr>
              <w:t>lekarzy psychiatrów</w:t>
            </w:r>
            <w:r w:rsidRPr="00F64FBD">
              <w:rPr>
                <w:rFonts w:ascii="Calibri" w:eastAsia="Calibri" w:hAnsi="Calibri" w:cs="Calibri"/>
                <w:bCs/>
                <w:i/>
                <w:iCs/>
                <w:lang w:eastAsia="pl-PL"/>
              </w:rPr>
              <w:t xml:space="preserve"> ogółem.</w:t>
            </w:r>
          </w:p>
        </w:tc>
        <w:tc>
          <w:tcPr>
            <w:tcW w:w="698" w:type="pct"/>
            <w:tcBorders>
              <w:top w:val="single" w:sz="4" w:space="0" w:color="000000"/>
              <w:left w:val="nil"/>
              <w:bottom w:val="single" w:sz="4" w:space="0" w:color="000000"/>
              <w:right w:val="single" w:sz="4" w:space="0" w:color="000000"/>
            </w:tcBorders>
            <w:vAlign w:val="center"/>
          </w:tcPr>
          <w:p w14:paraId="1E7DE623"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EF2982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13A25DFF"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C72BD5B"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D74571"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W związku ze starzeniem się społeczeństwa, konieczne jest także zapewnienie odpowiednej liczby </w:t>
            </w:r>
            <w:r w:rsidRPr="00F64FBD">
              <w:rPr>
                <w:rFonts w:ascii="Calibri" w:eastAsia="Calibri" w:hAnsi="Calibri" w:cs="Calibri"/>
                <w:bCs/>
                <w:i/>
                <w:iCs/>
                <w:u w:val="single"/>
                <w:lang w:eastAsia="pl-PL"/>
              </w:rPr>
              <w:t>lekarzy ze specjalizacją z geriatrii</w:t>
            </w:r>
            <w:r w:rsidRPr="00F64FBD">
              <w:rPr>
                <w:rFonts w:ascii="Calibri" w:eastAsia="Calibri" w:hAnsi="Calibri" w:cs="Calibri"/>
                <w:bCs/>
                <w:i/>
                <w:iCs/>
                <w:lang w:eastAsia="pl-PL"/>
              </w:rPr>
              <w:t xml:space="preserve">. Ich liczba wzrosła z 427 </w:t>
            </w:r>
            <w:r w:rsidRPr="00F64FBD">
              <w:rPr>
                <w:rFonts w:ascii="Calibri" w:eastAsia="Calibri" w:hAnsi="Calibri" w:cs="Calibri"/>
                <w:bCs/>
                <w:i/>
                <w:iCs/>
                <w:u w:val="single"/>
                <w:lang w:eastAsia="pl-PL"/>
              </w:rPr>
              <w:t>w roku 2017</w:t>
            </w:r>
            <w:r w:rsidRPr="00F64FBD">
              <w:rPr>
                <w:rFonts w:ascii="Calibri" w:eastAsia="Calibri" w:hAnsi="Calibri" w:cs="Calibri"/>
                <w:bCs/>
                <w:i/>
                <w:iCs/>
                <w:lang w:eastAsia="pl-PL"/>
              </w:rPr>
              <w:t xml:space="preserve"> do 504 w </w:t>
            </w:r>
            <w:r w:rsidRPr="00F64FBD">
              <w:rPr>
                <w:rFonts w:ascii="Calibri" w:eastAsia="Calibri" w:hAnsi="Calibri" w:cs="Calibri"/>
                <w:bCs/>
                <w:i/>
                <w:iCs/>
                <w:u w:val="single"/>
                <w:lang w:eastAsia="pl-PL"/>
              </w:rPr>
              <w:t>roku 2020</w:t>
            </w:r>
            <w:r w:rsidRPr="00F64FBD">
              <w:rPr>
                <w:rFonts w:ascii="Calibri" w:eastAsia="Calibri" w:hAnsi="Calibri" w:cs="Calibri"/>
                <w:bCs/>
                <w:i/>
                <w:iCs/>
                <w:lang w:eastAsia="pl-PL"/>
              </w:rPr>
              <w:t xml:space="preserve">, jednak nadal jest zdecydowanie </w:t>
            </w:r>
            <w:r w:rsidRPr="00F64FBD">
              <w:rPr>
                <w:rFonts w:ascii="Calibri" w:eastAsia="Calibri" w:hAnsi="Calibri" w:cs="Calibri"/>
                <w:bCs/>
                <w:i/>
                <w:iCs/>
                <w:u w:val="single"/>
                <w:lang w:eastAsia="pl-PL"/>
              </w:rPr>
              <w:t>niewystarczająca do potrzeb</w:t>
            </w:r>
            <w:r w:rsidRPr="00F64FBD">
              <w:rPr>
                <w:rFonts w:ascii="Calibri" w:eastAsia="Calibri" w:hAnsi="Calibri" w:cs="Calibri"/>
                <w:bCs/>
                <w:i/>
                <w:iCs/>
                <w:lang w:eastAsia="pl-PL"/>
              </w:rPr>
              <w:t>.</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58FE3C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24</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C22406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Sugeruje się użycie formalnego określenia dla tej dziedziny lekarskiej, czyli „lekarzy specjalistów w dziedzinie geriatrii”.</w:t>
            </w:r>
          </w:p>
          <w:p w14:paraId="790E8E7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Dodatkowo sugeruje się wprowadzenie w zdaniu poprawek redakcyjnych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E7BF7E5"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W związku ze starzeniem się społeczeństwa, konieczne jest także zapewnienie odpowiednej liczby </w:t>
            </w:r>
            <w:r w:rsidRPr="00F64FBD">
              <w:rPr>
                <w:rFonts w:ascii="Calibri" w:eastAsia="Calibri" w:hAnsi="Calibri" w:cs="Calibri"/>
                <w:bCs/>
                <w:i/>
                <w:iCs/>
                <w:u w:val="single"/>
                <w:lang w:eastAsia="pl-PL"/>
              </w:rPr>
              <w:t>lekarzy ze specjalizacją w dziedzinie geriatrii</w:t>
            </w:r>
            <w:r w:rsidRPr="00F64FBD">
              <w:rPr>
                <w:rFonts w:ascii="Calibri" w:eastAsia="Calibri" w:hAnsi="Calibri" w:cs="Calibri"/>
                <w:bCs/>
                <w:i/>
                <w:iCs/>
                <w:lang w:eastAsia="pl-PL"/>
              </w:rPr>
              <w:t xml:space="preserve">. Ich liczba wzrosła z 427 w </w:t>
            </w:r>
            <w:r w:rsidRPr="00F64FBD">
              <w:rPr>
                <w:rFonts w:ascii="Calibri" w:eastAsia="Calibri" w:hAnsi="Calibri" w:cs="Calibri"/>
                <w:bCs/>
                <w:i/>
                <w:iCs/>
                <w:u w:val="single"/>
                <w:lang w:eastAsia="pl-PL"/>
              </w:rPr>
              <w:t>2017 r.</w:t>
            </w:r>
            <w:r w:rsidRPr="00F64FBD">
              <w:rPr>
                <w:rFonts w:ascii="Calibri" w:eastAsia="Calibri" w:hAnsi="Calibri" w:cs="Calibri"/>
                <w:bCs/>
                <w:i/>
                <w:iCs/>
                <w:lang w:eastAsia="pl-PL"/>
              </w:rPr>
              <w:t xml:space="preserve"> do 504 w </w:t>
            </w:r>
            <w:r w:rsidRPr="00F64FBD">
              <w:rPr>
                <w:rFonts w:ascii="Calibri" w:eastAsia="Calibri" w:hAnsi="Calibri" w:cs="Calibri"/>
                <w:bCs/>
                <w:i/>
                <w:iCs/>
                <w:u w:val="single"/>
                <w:lang w:eastAsia="pl-PL"/>
              </w:rPr>
              <w:t>2020 r.</w:t>
            </w:r>
            <w:r w:rsidRPr="00F64FBD">
              <w:rPr>
                <w:rFonts w:ascii="Calibri" w:eastAsia="Calibri" w:hAnsi="Calibri" w:cs="Calibri"/>
                <w:bCs/>
                <w:i/>
                <w:iCs/>
                <w:lang w:eastAsia="pl-PL"/>
              </w:rPr>
              <w:t>, jednak nadal jest zdecydowanie niewystarczająca</w:t>
            </w:r>
            <w:r w:rsidRPr="00F64FBD">
              <w:rPr>
                <w:rFonts w:ascii="Calibri" w:eastAsia="Calibri" w:hAnsi="Calibri" w:cs="Calibri"/>
                <w:bCs/>
                <w:i/>
                <w:iCs/>
                <w:u w:val="single"/>
                <w:lang w:eastAsia="pl-PL"/>
              </w:rPr>
              <w:t xml:space="preserve"> w stosunku</w:t>
            </w:r>
            <w:r w:rsidRPr="00F64FBD">
              <w:rPr>
                <w:rFonts w:ascii="Calibri" w:eastAsia="Calibri" w:hAnsi="Calibri" w:cs="Calibri"/>
                <w:bCs/>
                <w:i/>
                <w:iCs/>
                <w:lang w:eastAsia="pl-PL"/>
              </w:rPr>
              <w:t xml:space="preserve"> do potrzeb.</w:t>
            </w:r>
          </w:p>
        </w:tc>
        <w:tc>
          <w:tcPr>
            <w:tcW w:w="698" w:type="pct"/>
            <w:tcBorders>
              <w:top w:val="single" w:sz="4" w:space="0" w:color="000000"/>
              <w:left w:val="nil"/>
              <w:bottom w:val="single" w:sz="4" w:space="0" w:color="000000"/>
              <w:right w:val="single" w:sz="4" w:space="0" w:color="000000"/>
            </w:tcBorders>
            <w:vAlign w:val="center"/>
          </w:tcPr>
          <w:p w14:paraId="34E1DA7E"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787E67E"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0E19BFA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6FCBA87"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8CC468"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Dostęp do usług zdrowotnych w Polsce jest nadal ograniczony, a pandemia COVID-19 tylko pogłębiła ten </w:t>
            </w:r>
            <w:r w:rsidRPr="00F64FBD">
              <w:rPr>
                <w:rFonts w:ascii="Calibri" w:eastAsia="Calibri" w:hAnsi="Calibri" w:cs="Calibri"/>
                <w:bCs/>
                <w:i/>
                <w:iCs/>
                <w:lang w:eastAsia="pl-PL"/>
              </w:rPr>
              <w:lastRenderedPageBreak/>
              <w:t>stan. Tylko w 2018 r. 4,2%, Polaków zgłaszało niezaspokojone potrzeby w zakresie badań medycznych (średnia UE to 2%).</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B578AD3"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24</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3875673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Sugeruje się przeredagowanie fragmentu, gdyż w 2018 r. nie było epidemii COVID-19, a zatem drugie zdanie nie stanowi </w:t>
            </w:r>
            <w:r w:rsidRPr="00F64FBD">
              <w:rPr>
                <w:rFonts w:ascii="Calibri" w:eastAsia="Calibri" w:hAnsi="Calibri" w:cs="Calibri"/>
                <w:lang w:eastAsia="pl-PL"/>
              </w:rPr>
              <w:lastRenderedPageBreak/>
              <w:t>potwierdzenia dla zdania pierwszego.</w:t>
            </w:r>
          </w:p>
          <w:p w14:paraId="0B067DE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Ponadto należy wskazać, że ankiety satysfakcji nie muszą być w pełni wiarygodnym i miarodajnym sposobem na ocenienie efektywności systemu ochrony zdrowia.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318F298"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lang w:eastAsia="pl-PL"/>
              </w:rPr>
              <w:lastRenderedPageBreak/>
              <w:t>–</w:t>
            </w:r>
          </w:p>
        </w:tc>
        <w:tc>
          <w:tcPr>
            <w:tcW w:w="698" w:type="pct"/>
            <w:tcBorders>
              <w:top w:val="single" w:sz="4" w:space="0" w:color="000000"/>
              <w:left w:val="nil"/>
              <w:bottom w:val="single" w:sz="4" w:space="0" w:color="000000"/>
              <w:right w:val="single" w:sz="4" w:space="0" w:color="000000"/>
            </w:tcBorders>
            <w:vAlign w:val="center"/>
          </w:tcPr>
          <w:p w14:paraId="3F1F655F" w14:textId="77777777" w:rsidR="00F64FBD" w:rsidRPr="00F64FBD" w:rsidRDefault="00F64FBD" w:rsidP="00F64FBD">
            <w:pPr>
              <w:spacing w:before="60" w:after="60" w:line="240" w:lineRule="auto"/>
              <w:rPr>
                <w:rFonts w:ascii="Calibri" w:eastAsia="Calibri" w:hAnsi="Calibri" w:cs="Calibri"/>
                <w:bCs/>
                <w:sz w:val="20"/>
                <w:szCs w:val="20"/>
                <w:lang w:eastAsia="pl-PL"/>
              </w:rPr>
            </w:pPr>
          </w:p>
        </w:tc>
        <w:tc>
          <w:tcPr>
            <w:tcW w:w="949" w:type="pct"/>
            <w:tcBorders>
              <w:top w:val="single" w:sz="4" w:space="0" w:color="000000"/>
              <w:left w:val="nil"/>
              <w:bottom w:val="single" w:sz="4" w:space="0" w:color="000000"/>
              <w:right w:val="single" w:sz="4" w:space="0" w:color="000000"/>
            </w:tcBorders>
          </w:tcPr>
          <w:p w14:paraId="3280B12C"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14ADFF3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CDA14E8"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60B457"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Placówki medyczne często nie są przygotowane do przyjmowania </w:t>
            </w:r>
            <w:r w:rsidRPr="00F64FBD">
              <w:rPr>
                <w:rFonts w:ascii="Calibri" w:eastAsia="Calibri" w:hAnsi="Calibri" w:cs="Calibri"/>
                <w:bCs/>
                <w:i/>
                <w:iCs/>
                <w:u w:val="single"/>
                <w:lang w:eastAsia="pl-PL"/>
              </w:rPr>
              <w:t>osób głuchych, czy osób na wózkach</w:t>
            </w:r>
            <w:r w:rsidRPr="00F64FBD">
              <w:rPr>
                <w:rFonts w:ascii="Calibri" w:eastAsia="Calibri" w:hAnsi="Calibri" w:cs="Calibri"/>
                <w:bCs/>
                <w:i/>
                <w:iCs/>
                <w:lang w:eastAsia="pl-PL"/>
              </w:rPr>
              <w:t xml:space="preserve">, które każdorazowo muszą odbywać wizytę z osobą wspierającą. Z analiz Rzecznika Praw Obywatelskich wynika, że pacjenci z niepełnosprawnościami borykają się z brakiem dostępu do lekarzy specjalistów oraz zbyt długim oczekiwaniem na </w:t>
            </w:r>
            <w:r w:rsidRPr="00F64FBD">
              <w:rPr>
                <w:rFonts w:ascii="Calibri" w:eastAsia="Calibri" w:hAnsi="Calibri" w:cs="Calibri"/>
                <w:bCs/>
                <w:i/>
                <w:iCs/>
                <w:u w:val="single"/>
                <w:lang w:eastAsia="pl-PL"/>
              </w:rPr>
              <w:t>świadczenia rehabilitacyjne i specjalistyczne</w:t>
            </w:r>
            <w:r w:rsidRPr="00F64FBD">
              <w:rPr>
                <w:rFonts w:ascii="Calibri" w:eastAsia="Calibri" w:hAnsi="Calibri" w:cs="Calibri"/>
                <w:bCs/>
                <w:i/>
                <w:iCs/>
                <w:lang w:eastAsia="pl-PL"/>
              </w:rPr>
              <w:t>.</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9F33FF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24-25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3E93F05" w14:textId="77777777" w:rsidR="00F64FBD" w:rsidRPr="00F64FBD" w:rsidRDefault="00F64FBD" w:rsidP="00F64FBD">
            <w:pPr>
              <w:spacing w:before="60" w:after="60" w:line="240" w:lineRule="auto"/>
              <w:rPr>
                <w:rFonts w:ascii="Calibri" w:eastAsia="Calibri" w:hAnsi="Calibri" w:cs="Calibri"/>
                <w:lang w:eastAsia="pl-PL"/>
              </w:rPr>
            </w:pPr>
            <w:bookmarkStart w:id="2" w:name="_Hlk89696860"/>
            <w:r w:rsidRPr="00F64FBD">
              <w:rPr>
                <w:rFonts w:ascii="Calibri" w:eastAsia="Calibri" w:hAnsi="Calibri" w:cs="Calibri"/>
                <w:lang w:eastAsia="pl-PL"/>
              </w:rPr>
              <w:t xml:space="preserve">Sugeruje się odstąpienie od zapisu. W pierwszej kolejności brak jest podanych źródeł oraz wskaźników przedstawionych twierdzeń. Podejrzewając, że dochodzi tutaj o powoływanie się na dokument RPO z 2020 r. należy wskazać, że mała liczba osób objęta tym badaniem, może nasuwać wątpliwości odnośnie uznania zawartych w wynikach twierdzeń za możliwe do ekstrapolacji. Mimo, że może dochodzić do różnego rodzaju problemów z dostępnością opieki zdrowotnej dla osób z niepełnosprawnościami to zamieszczanie w dokumencie określeń nieprecyzyjnych (np. „placówki medyczne </w:t>
            </w:r>
            <w:r w:rsidRPr="00F64FBD">
              <w:rPr>
                <w:rFonts w:ascii="Calibri" w:eastAsia="Calibri" w:hAnsi="Calibri" w:cs="Calibri"/>
                <w:u w:val="single"/>
                <w:lang w:eastAsia="pl-PL"/>
              </w:rPr>
              <w:t>często</w:t>
            </w:r>
            <w:r w:rsidRPr="00F64FBD">
              <w:rPr>
                <w:rFonts w:ascii="Calibri" w:eastAsia="Calibri" w:hAnsi="Calibri" w:cs="Calibri"/>
                <w:lang w:eastAsia="pl-PL"/>
              </w:rPr>
              <w:t xml:space="preserve"> nie są przygotowane </w:t>
            </w:r>
            <w:r w:rsidRPr="00F64FBD">
              <w:rPr>
                <w:rFonts w:ascii="Calibri" w:eastAsia="Calibri" w:hAnsi="Calibri" w:cs="Calibri"/>
                <w:lang w:eastAsia="pl-PL"/>
              </w:rPr>
              <w:lastRenderedPageBreak/>
              <w:t>do przyjmowania”), generalizujących (np. „</w:t>
            </w:r>
            <w:r w:rsidRPr="00F64FBD">
              <w:rPr>
                <w:rFonts w:ascii="Calibri" w:eastAsia="Calibri" w:hAnsi="Calibri" w:cs="Calibri"/>
                <w:bCs/>
                <w:u w:val="single"/>
                <w:lang w:eastAsia="pl-PL"/>
              </w:rPr>
              <w:t>każdorazowo</w:t>
            </w:r>
            <w:r w:rsidRPr="00F64FBD">
              <w:rPr>
                <w:rFonts w:ascii="Calibri" w:eastAsia="Calibri" w:hAnsi="Calibri" w:cs="Calibri"/>
                <w:bCs/>
                <w:lang w:eastAsia="pl-PL"/>
              </w:rPr>
              <w:t xml:space="preserve"> muszą odbywać wizytę z osobą wspierającą</w:t>
            </w:r>
            <w:r w:rsidRPr="00F64FBD">
              <w:rPr>
                <w:rFonts w:ascii="Calibri" w:eastAsia="Calibri" w:hAnsi="Calibri" w:cs="Calibri"/>
                <w:lang w:eastAsia="pl-PL"/>
              </w:rPr>
              <w:t>”) czy odnoszących się do ogółu pacjentów (np. w zakresie długości oczekiwania na objęcie świadczeniami) bez przywołania odpowiednich danych potwierdzających wydaje się nieuzasadnione.</w:t>
            </w:r>
          </w:p>
          <w:p w14:paraId="3623725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W przypadku pozostawienia tego fragmentu sugeruje się natomiast doprecyzowanie i uzupełnienie wymienionych grup osób niepełnosprawnych mających utrudniony dostęp do placówek medycznych, a w zdaniu drugim wprowadzenie poprawek redakcyjnych zgodnie z propozycją zapisu.</w:t>
            </w:r>
            <w:bookmarkEnd w:id="2"/>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8E55C8E"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Usunięcie lub przeredagowanie:</w:t>
            </w:r>
          </w:p>
          <w:p w14:paraId="621C5FDE"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i/>
                <w:iCs/>
                <w:lang w:eastAsia="pl-PL"/>
              </w:rPr>
              <w:t xml:space="preserve">Placówki medyczne często nie są przygotowane do przyjmowania </w:t>
            </w:r>
            <w:r w:rsidRPr="00F64FBD">
              <w:rPr>
                <w:rFonts w:ascii="Calibri" w:eastAsia="Calibri" w:hAnsi="Calibri" w:cs="Calibri"/>
                <w:bCs/>
                <w:i/>
                <w:iCs/>
                <w:u w:val="single"/>
                <w:lang w:eastAsia="pl-PL"/>
              </w:rPr>
              <w:t>osób głuchych i niedosłyszących, osób niewidomych i niedowidzących czy osób poruszających się na wózkach inwalidzkich</w:t>
            </w:r>
            <w:r w:rsidRPr="00F64FBD">
              <w:rPr>
                <w:rFonts w:ascii="Calibri" w:eastAsia="Calibri" w:hAnsi="Calibri" w:cs="Calibri"/>
                <w:bCs/>
                <w:i/>
                <w:iCs/>
                <w:lang w:eastAsia="pl-PL"/>
              </w:rPr>
              <w:t xml:space="preserve">, które każdorazowo muszą odbywać wizytę z osobą wspierającą. Z analiz Rzecznika Praw Obywatelskich wynika, że pacjenci z niepełnosprawnościami borykają się z brakiem dostępu do lekarzy specjalistów oraz zbyt długim oczekiwaniem na </w:t>
            </w:r>
            <w:r w:rsidRPr="00F64FBD">
              <w:rPr>
                <w:rFonts w:ascii="Calibri" w:eastAsia="Calibri" w:hAnsi="Calibri" w:cs="Calibri"/>
                <w:bCs/>
                <w:i/>
                <w:iCs/>
                <w:u w:val="single"/>
                <w:lang w:eastAsia="pl-PL"/>
              </w:rPr>
              <w:t>otrzymanie świadczeń rehabilitacyjnych i specjalistycznych</w:t>
            </w:r>
            <w:r w:rsidRPr="00F64FBD">
              <w:rPr>
                <w:rFonts w:ascii="Calibri" w:eastAsia="Calibri" w:hAnsi="Calibri" w:cs="Calibri"/>
                <w:bCs/>
                <w:i/>
                <w:iCs/>
                <w:lang w:eastAsia="pl-PL"/>
              </w:rPr>
              <w:t>.</w:t>
            </w:r>
          </w:p>
        </w:tc>
        <w:tc>
          <w:tcPr>
            <w:tcW w:w="698" w:type="pct"/>
            <w:tcBorders>
              <w:top w:val="single" w:sz="4" w:space="0" w:color="000000"/>
              <w:left w:val="nil"/>
              <w:bottom w:val="single" w:sz="4" w:space="0" w:color="000000"/>
              <w:right w:val="single" w:sz="4" w:space="0" w:color="000000"/>
            </w:tcBorders>
            <w:vAlign w:val="center"/>
          </w:tcPr>
          <w:p w14:paraId="7596AEE6"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30C092EF"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66D1AB8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Zapis zostanie przeredagowany</w:t>
            </w:r>
          </w:p>
        </w:tc>
      </w:tr>
      <w:tr w:rsidR="00F64FBD" w:rsidRPr="00F64FBD" w14:paraId="06B6DF2B"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22471B0"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2A5A2E"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Odsetek osób w wieku 65 lat i więcej w populacji Polski wynosił w 2019 r. blisko 25% (ponad 9,5 mln osób)</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2D2909F"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302EB9F" w14:textId="77777777" w:rsidR="00F64FBD" w:rsidRPr="00F64FBD" w:rsidRDefault="00F64FBD" w:rsidP="00F64FBD">
            <w:pPr>
              <w:spacing w:before="60" w:after="60" w:line="240" w:lineRule="auto"/>
              <w:rPr>
                <w:rFonts w:ascii="Calibri" w:eastAsia="Calibri" w:hAnsi="Calibri" w:cs="Calibri"/>
                <w:lang w:eastAsia="pl-PL"/>
              </w:rPr>
            </w:pPr>
            <w:bookmarkStart w:id="3" w:name="_Hlk89269155"/>
            <w:r w:rsidRPr="00F64FBD">
              <w:rPr>
                <w:rFonts w:ascii="Calibri" w:eastAsia="Calibri" w:hAnsi="Calibri" w:cs="Calibri"/>
                <w:lang w:eastAsia="pl-PL"/>
              </w:rPr>
              <w:t xml:space="preserve">Należałoby przywołać najświeższe dane GUS w tym zakresie – ostatnie całoroczny raport zawiera dane za 2020 r. </w:t>
            </w:r>
            <w:bookmarkEnd w:id="3"/>
            <w:r w:rsidRPr="00F64FBD">
              <w:rPr>
                <w:rFonts w:ascii="Calibri" w:eastAsia="Calibri" w:hAnsi="Calibri" w:cs="Calibri"/>
                <w:lang w:eastAsia="pl-PL"/>
              </w:rPr>
              <w:t>(</w:t>
            </w:r>
            <w:hyperlink r:id="rId7" w:history="1">
              <w:r w:rsidRPr="00F64FBD">
                <w:rPr>
                  <w:rFonts w:ascii="Calibri" w:eastAsia="Calibri" w:hAnsi="Calibri" w:cs="Calibri"/>
                  <w:color w:val="0563C1"/>
                  <w:u w:val="single"/>
                  <w:lang w:eastAsia="pl-PL"/>
                </w:rPr>
                <w:t>https://stat.gov.pl/obszary-tematyczne/ludnosc/ludnosc/ludnosc-stan-i-struktura-ludnosci-oraz-ruch-</w:t>
              </w:r>
              <w:r w:rsidRPr="00F64FBD">
                <w:rPr>
                  <w:rFonts w:ascii="Calibri" w:eastAsia="Calibri" w:hAnsi="Calibri" w:cs="Calibri"/>
                  <w:color w:val="0563C1"/>
                  <w:u w:val="single"/>
                  <w:lang w:eastAsia="pl-PL"/>
                </w:rPr>
                <w:lastRenderedPageBreak/>
                <w:t>naturalny-w-przekroju-terytorialnym-stan-w-dniu-31-12-2020,6,29.html</w:t>
              </w:r>
            </w:hyperlink>
            <w:r w:rsidRPr="00F64FBD">
              <w:rPr>
                <w:rFonts w:ascii="Calibri" w:eastAsia="Calibri" w:hAnsi="Calibri" w:cs="Calibri"/>
                <w:lang w:eastAsia="pl-PL"/>
              </w:rPr>
              <w:t>)</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215EDA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w:t>
            </w:r>
          </w:p>
        </w:tc>
        <w:tc>
          <w:tcPr>
            <w:tcW w:w="698" w:type="pct"/>
            <w:tcBorders>
              <w:top w:val="single" w:sz="4" w:space="0" w:color="000000"/>
              <w:left w:val="nil"/>
              <w:bottom w:val="single" w:sz="4" w:space="0" w:color="000000"/>
              <w:right w:val="single" w:sz="4" w:space="0" w:color="000000"/>
            </w:tcBorders>
            <w:vAlign w:val="center"/>
          </w:tcPr>
          <w:p w14:paraId="3E4B1708"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61BF65F2"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03A810E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09C1777"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3CF576"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Zwiększa się obciążenie związane z terapią </w:t>
            </w:r>
            <w:r w:rsidRPr="00F64FBD">
              <w:rPr>
                <w:rFonts w:ascii="Calibri" w:eastAsia="Calibri" w:hAnsi="Calibri" w:cs="Calibri"/>
                <w:bCs/>
                <w:i/>
                <w:iCs/>
                <w:u w:val="single"/>
                <w:lang w:eastAsia="pl-PL"/>
              </w:rPr>
              <w:t>schorzeń</w:t>
            </w:r>
            <w:r w:rsidRPr="00F64FBD">
              <w:rPr>
                <w:rFonts w:ascii="Calibri" w:eastAsia="Calibri" w:hAnsi="Calibri" w:cs="Calibri"/>
                <w:bCs/>
                <w:i/>
                <w:iCs/>
                <w:lang w:eastAsia="pl-PL"/>
              </w:rPr>
              <w:t xml:space="preserve">, których wystąpienie jest skorelowane z wiekiem, takich jak nowotwory lub choroby układu krążenia. Bez podejmowania działań na rzecz </w:t>
            </w:r>
            <w:r w:rsidRPr="00F64FBD">
              <w:rPr>
                <w:rFonts w:ascii="Calibri" w:eastAsia="Calibri" w:hAnsi="Calibri" w:cs="Calibri"/>
                <w:bCs/>
                <w:i/>
                <w:iCs/>
                <w:u w:val="single"/>
                <w:lang w:eastAsia="pl-PL"/>
              </w:rPr>
              <w:t>jednoczesnego</w:t>
            </w:r>
            <w:r w:rsidRPr="00F64FBD">
              <w:rPr>
                <w:rFonts w:ascii="Calibri" w:eastAsia="Calibri" w:hAnsi="Calibri" w:cs="Calibri"/>
                <w:bCs/>
                <w:i/>
                <w:iCs/>
                <w:lang w:eastAsia="pl-PL"/>
              </w:rPr>
              <w:t xml:space="preserve"> zwiększenia ilości udzielanych </w:t>
            </w:r>
            <w:r w:rsidRPr="00F64FBD">
              <w:rPr>
                <w:rFonts w:ascii="Calibri" w:eastAsia="Calibri" w:hAnsi="Calibri" w:cs="Calibri"/>
                <w:bCs/>
                <w:i/>
                <w:iCs/>
                <w:u w:val="single"/>
                <w:lang w:eastAsia="pl-PL"/>
              </w:rPr>
              <w:t>świadczeń zdrowotnych</w:t>
            </w:r>
            <w:r w:rsidRPr="00F64FBD">
              <w:rPr>
                <w:rFonts w:ascii="Calibri" w:eastAsia="Calibri" w:hAnsi="Calibri" w:cs="Calibri"/>
                <w:bCs/>
                <w:i/>
                <w:iCs/>
                <w:lang w:eastAsia="pl-PL"/>
              </w:rPr>
              <w:t xml:space="preserve"> przy zachowaniu wysokiej jakości i dostępności, równowaga finansowa systemu zostanie zachwiana.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0A1A9C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4FAFF2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Sugeruje się wprowadzenie w zdaniu poprawek redakcyjnych precyzujących treść,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C1B361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i/>
                <w:iCs/>
                <w:lang w:eastAsia="pl-PL"/>
              </w:rPr>
              <w:t xml:space="preserve">Zwiększa się obciążenie związane z leczeniem </w:t>
            </w:r>
            <w:r w:rsidRPr="00F64FBD">
              <w:rPr>
                <w:rFonts w:ascii="Calibri" w:eastAsia="Calibri" w:hAnsi="Calibri" w:cs="Calibri"/>
                <w:bCs/>
                <w:i/>
                <w:iCs/>
                <w:u w:val="single"/>
                <w:lang w:eastAsia="pl-PL"/>
              </w:rPr>
              <w:t>chorób</w:t>
            </w:r>
            <w:r w:rsidRPr="00F64FBD">
              <w:rPr>
                <w:rFonts w:ascii="Calibri" w:eastAsia="Calibri" w:hAnsi="Calibri" w:cs="Calibri"/>
                <w:bCs/>
                <w:i/>
                <w:iCs/>
                <w:lang w:eastAsia="pl-PL"/>
              </w:rPr>
              <w:t xml:space="preserve">, których wystąpienie jest skorelowane z wiekiem, takich jak nowotwory lub choroby układu krążenia. Bez podejmowania działań na rzecz zwiększenia liczby udzielanych </w:t>
            </w:r>
            <w:r w:rsidRPr="00F64FBD">
              <w:rPr>
                <w:rFonts w:ascii="Calibri" w:eastAsia="Calibri" w:hAnsi="Calibri" w:cs="Calibri"/>
                <w:bCs/>
                <w:i/>
                <w:iCs/>
                <w:u w:val="single"/>
                <w:lang w:eastAsia="pl-PL"/>
              </w:rPr>
              <w:t>świadczeń opieki zdrowotnej</w:t>
            </w:r>
            <w:r w:rsidRPr="00F64FBD">
              <w:rPr>
                <w:rFonts w:ascii="Calibri" w:eastAsia="Calibri" w:hAnsi="Calibri" w:cs="Calibri"/>
                <w:bCs/>
                <w:i/>
                <w:iCs/>
                <w:lang w:eastAsia="pl-PL"/>
              </w:rPr>
              <w:t xml:space="preserve"> przy </w:t>
            </w:r>
            <w:r w:rsidRPr="00F64FBD">
              <w:rPr>
                <w:rFonts w:ascii="Calibri" w:eastAsia="Calibri" w:hAnsi="Calibri" w:cs="Calibri"/>
                <w:bCs/>
                <w:i/>
                <w:iCs/>
                <w:u w:val="single"/>
                <w:lang w:eastAsia="pl-PL"/>
              </w:rPr>
              <w:t>jednoczesnym</w:t>
            </w:r>
            <w:r w:rsidRPr="00F64FBD">
              <w:rPr>
                <w:rFonts w:ascii="Calibri" w:eastAsia="Calibri" w:hAnsi="Calibri" w:cs="Calibri"/>
                <w:bCs/>
                <w:i/>
                <w:iCs/>
                <w:lang w:eastAsia="pl-PL"/>
              </w:rPr>
              <w:t xml:space="preserve"> zachowaniu ich wysokiej jakości i dostępności, równowaga finansowa systemu zostanie zachwiana.</w:t>
            </w:r>
          </w:p>
        </w:tc>
        <w:tc>
          <w:tcPr>
            <w:tcW w:w="698" w:type="pct"/>
            <w:tcBorders>
              <w:top w:val="single" w:sz="4" w:space="0" w:color="000000"/>
              <w:left w:val="nil"/>
              <w:bottom w:val="single" w:sz="4" w:space="0" w:color="000000"/>
              <w:right w:val="single" w:sz="4" w:space="0" w:color="000000"/>
            </w:tcBorders>
            <w:vAlign w:val="center"/>
          </w:tcPr>
          <w:p w14:paraId="4AF5D4CF"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3F1F099"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4F72FBE1"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19D0FEF"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792F7F"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Wyzwaniem jest również niewystarczająca dostępność do świadczeń opieki psychiatrycznej </w:t>
            </w:r>
            <w:r w:rsidRPr="00F64FBD">
              <w:rPr>
                <w:rFonts w:ascii="Calibri" w:eastAsia="Calibri" w:hAnsi="Calibri" w:cs="Calibri"/>
                <w:bCs/>
                <w:i/>
                <w:iCs/>
                <w:u w:val="single"/>
                <w:lang w:eastAsia="pl-PL"/>
              </w:rPr>
              <w:t>(i</w:t>
            </w:r>
            <w:r w:rsidRPr="00F64FBD">
              <w:rPr>
                <w:rFonts w:ascii="Calibri" w:eastAsia="Calibri" w:hAnsi="Calibri" w:cs="Calibri"/>
                <w:bCs/>
                <w:i/>
                <w:iCs/>
                <w:lang w:eastAsia="pl-PL"/>
              </w:rPr>
              <w:t xml:space="preserve"> </w:t>
            </w:r>
            <w:r w:rsidRPr="00F64FBD">
              <w:rPr>
                <w:rFonts w:ascii="Calibri" w:eastAsia="Calibri" w:hAnsi="Calibri" w:cs="Calibri"/>
                <w:bCs/>
                <w:i/>
                <w:iCs/>
                <w:lang w:eastAsia="pl-PL"/>
              </w:rPr>
              <w:lastRenderedPageBreak/>
              <w:t xml:space="preserve">różnice w dostępie </w:t>
            </w:r>
            <w:r w:rsidRPr="00F64FBD">
              <w:rPr>
                <w:rFonts w:ascii="Calibri" w:eastAsia="Calibri" w:hAnsi="Calibri" w:cs="Calibri"/>
                <w:bCs/>
                <w:i/>
                <w:iCs/>
                <w:u w:val="single"/>
                <w:lang w:eastAsia="pl-PL"/>
              </w:rPr>
              <w:t>do świadczeń</w:t>
            </w:r>
            <w:r w:rsidRPr="00F64FBD">
              <w:rPr>
                <w:rFonts w:ascii="Calibri" w:eastAsia="Calibri" w:hAnsi="Calibri" w:cs="Calibri"/>
                <w:bCs/>
                <w:i/>
                <w:iCs/>
                <w:lang w:eastAsia="pl-PL"/>
              </w:rPr>
              <w:t xml:space="preserve"> pomiędzy województwami</w:t>
            </w:r>
            <w:r w:rsidRPr="00F64FBD">
              <w:rPr>
                <w:rFonts w:ascii="Calibri" w:eastAsia="Calibri" w:hAnsi="Calibri" w:cs="Calibri"/>
                <w:bCs/>
                <w:i/>
                <w:iCs/>
                <w:u w:val="single"/>
                <w:lang w:eastAsia="pl-PL"/>
              </w:rPr>
              <w:t>)</w:t>
            </w:r>
            <w:r w:rsidRPr="00F64FBD">
              <w:rPr>
                <w:rFonts w:ascii="Calibri" w:eastAsia="Calibri" w:hAnsi="Calibri" w:cs="Calibri"/>
                <w:bCs/>
                <w:i/>
                <w:iCs/>
                <w:lang w:eastAsia="pl-PL"/>
              </w:rPr>
              <w:t xml:space="preserve">, szczególnie jeżeli chodzi </w:t>
            </w:r>
            <w:r w:rsidRPr="00F64FBD">
              <w:rPr>
                <w:rFonts w:ascii="Calibri" w:eastAsia="Calibri" w:hAnsi="Calibri" w:cs="Calibri"/>
                <w:bCs/>
                <w:i/>
                <w:iCs/>
                <w:u w:val="single"/>
                <w:lang w:eastAsia="pl-PL"/>
              </w:rPr>
              <w:t>o dzieci i młodzież</w:t>
            </w:r>
            <w:r w:rsidRPr="00F64FBD">
              <w:rPr>
                <w:rFonts w:ascii="Calibri" w:eastAsia="Calibri" w:hAnsi="Calibri" w:cs="Calibri"/>
                <w:bCs/>
                <w:i/>
                <w:iCs/>
                <w:lang w:eastAsia="pl-PL"/>
              </w:rPr>
              <w:t xml:space="preserve">. Zgodnie z raportem NIK z 2019 r. Realizacja zadań Narodowego Funduszu Zdrowia w 2018 r., </w:t>
            </w:r>
            <w:r w:rsidRPr="00F64FBD">
              <w:rPr>
                <w:rFonts w:ascii="Calibri" w:eastAsia="Calibri" w:hAnsi="Calibri" w:cs="Calibri"/>
                <w:bCs/>
                <w:i/>
                <w:iCs/>
                <w:u w:val="single"/>
                <w:lang w:eastAsia="pl-PL"/>
              </w:rPr>
              <w:t>liczba lekarzy w psychiatrii</w:t>
            </w:r>
            <w:r w:rsidRPr="00F64FBD">
              <w:rPr>
                <w:rFonts w:ascii="Calibri" w:eastAsia="Calibri" w:hAnsi="Calibri" w:cs="Calibri"/>
                <w:bCs/>
                <w:i/>
                <w:iCs/>
                <w:lang w:eastAsia="pl-PL"/>
              </w:rPr>
              <w:t xml:space="preserve"> na </w:t>
            </w:r>
            <w:r w:rsidRPr="00F64FBD">
              <w:rPr>
                <w:rFonts w:ascii="Calibri" w:eastAsia="Calibri" w:hAnsi="Calibri" w:cs="Calibri"/>
                <w:bCs/>
                <w:i/>
                <w:iCs/>
                <w:u w:val="single"/>
                <w:lang w:eastAsia="pl-PL"/>
              </w:rPr>
              <w:t>10 tys. ubezpieczonych</w:t>
            </w:r>
            <w:r w:rsidRPr="00F64FBD">
              <w:rPr>
                <w:rFonts w:ascii="Calibri" w:eastAsia="Calibri" w:hAnsi="Calibri" w:cs="Calibri"/>
                <w:bCs/>
                <w:i/>
                <w:iCs/>
                <w:lang w:eastAsia="pl-PL"/>
              </w:rPr>
              <w:t xml:space="preserve"> była zróżnicowana w poszczególnych województwach i wyniosła od 1,08 </w:t>
            </w:r>
            <w:r w:rsidRPr="00F64FBD">
              <w:rPr>
                <w:rFonts w:ascii="Calibri" w:eastAsia="Calibri" w:hAnsi="Calibri" w:cs="Calibri"/>
                <w:bCs/>
                <w:i/>
                <w:iCs/>
                <w:u w:val="single"/>
                <w:lang w:eastAsia="pl-PL"/>
              </w:rPr>
              <w:t>w podkarpackim</w:t>
            </w:r>
            <w:r w:rsidRPr="00F64FBD">
              <w:rPr>
                <w:rFonts w:ascii="Calibri" w:eastAsia="Calibri" w:hAnsi="Calibri" w:cs="Calibri"/>
                <w:bCs/>
                <w:i/>
                <w:iCs/>
                <w:lang w:eastAsia="pl-PL"/>
              </w:rPr>
              <w:t xml:space="preserve"> do 1,85 </w:t>
            </w:r>
            <w:r w:rsidRPr="00F64FBD">
              <w:rPr>
                <w:rFonts w:ascii="Calibri" w:eastAsia="Calibri" w:hAnsi="Calibri" w:cs="Calibri"/>
                <w:bCs/>
                <w:i/>
                <w:iCs/>
                <w:u w:val="single"/>
                <w:lang w:eastAsia="pl-PL"/>
              </w:rPr>
              <w:t>w łódzkim</w:t>
            </w:r>
            <w:r w:rsidRPr="00F64FBD">
              <w:rPr>
                <w:rFonts w:ascii="Calibri" w:eastAsia="Calibri" w:hAnsi="Calibri" w:cs="Calibri"/>
                <w:bCs/>
                <w:i/>
                <w:iCs/>
                <w:lang w:eastAsia="pl-PL"/>
              </w:rPr>
              <w:t xml:space="preserve">, przy średniej dla Polski </w:t>
            </w:r>
            <w:r w:rsidRPr="00F64FBD">
              <w:rPr>
                <w:rFonts w:ascii="Calibri" w:eastAsia="Calibri" w:hAnsi="Calibri" w:cs="Calibri"/>
                <w:bCs/>
                <w:i/>
                <w:iCs/>
                <w:u w:val="single"/>
                <w:lang w:eastAsia="pl-PL"/>
              </w:rPr>
              <w:t>1,51</w:t>
            </w:r>
            <w:r w:rsidRPr="00F64FBD">
              <w:rPr>
                <w:rFonts w:ascii="Calibri" w:eastAsia="Calibri" w:hAnsi="Calibri" w:cs="Calibri"/>
                <w:bCs/>
                <w:i/>
                <w:iCs/>
                <w:lang w:eastAsia="pl-PL"/>
              </w:rPr>
              <w:t xml:space="preserve">. Wskaźnik ten w 2018 r. tylko nieznacznie wzrósł w porównaniu </w:t>
            </w:r>
            <w:r w:rsidRPr="00F64FBD">
              <w:rPr>
                <w:rFonts w:ascii="Calibri" w:eastAsia="Calibri" w:hAnsi="Calibri" w:cs="Calibri"/>
                <w:bCs/>
                <w:i/>
                <w:iCs/>
                <w:u w:val="single"/>
                <w:lang w:eastAsia="pl-PL"/>
              </w:rPr>
              <w:t>do 2017 r., o 0,06</w:t>
            </w:r>
            <w:r w:rsidRPr="00F64FBD">
              <w:rPr>
                <w:rFonts w:ascii="Calibri" w:eastAsia="Calibri" w:hAnsi="Calibri" w:cs="Calibri"/>
                <w:bCs/>
                <w:i/>
                <w:iCs/>
                <w:lang w:eastAsia="pl-PL"/>
              </w:rPr>
              <w:t>.</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11FF5A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21FCB5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Sugeruje się wprowadzenie w zdaniu poprawek redakcyjnych precyzujących treść,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8C8302E"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Wyzwaniem jest również niewystarczająca dostępność do świadczeń opieki psychiatrycznej </w:t>
            </w:r>
            <w:r w:rsidRPr="00F64FBD">
              <w:rPr>
                <w:rFonts w:ascii="Calibri" w:eastAsia="Calibri" w:hAnsi="Calibri" w:cs="Calibri"/>
                <w:bCs/>
                <w:i/>
                <w:iCs/>
                <w:u w:val="single"/>
                <w:lang w:eastAsia="pl-PL"/>
              </w:rPr>
              <w:t>oraz</w:t>
            </w:r>
            <w:r w:rsidRPr="00F64FBD">
              <w:rPr>
                <w:rFonts w:ascii="Calibri" w:eastAsia="Calibri" w:hAnsi="Calibri" w:cs="Calibri"/>
                <w:bCs/>
                <w:i/>
                <w:iCs/>
                <w:lang w:eastAsia="pl-PL"/>
              </w:rPr>
              <w:t xml:space="preserve"> różnice w dostępie </w:t>
            </w:r>
            <w:r w:rsidRPr="00F64FBD">
              <w:rPr>
                <w:rFonts w:ascii="Calibri" w:eastAsia="Calibri" w:hAnsi="Calibri" w:cs="Calibri"/>
                <w:bCs/>
                <w:i/>
                <w:iCs/>
                <w:u w:val="single"/>
                <w:lang w:eastAsia="pl-PL"/>
              </w:rPr>
              <w:t>do tych świadczeń</w:t>
            </w:r>
            <w:r w:rsidRPr="00F64FBD">
              <w:rPr>
                <w:rFonts w:ascii="Calibri" w:eastAsia="Calibri" w:hAnsi="Calibri" w:cs="Calibri"/>
                <w:bCs/>
                <w:i/>
                <w:iCs/>
                <w:lang w:eastAsia="pl-PL"/>
              </w:rPr>
              <w:t xml:space="preserve"> pomiędzy województwami, </w:t>
            </w:r>
            <w:r w:rsidRPr="00F64FBD">
              <w:rPr>
                <w:rFonts w:ascii="Calibri" w:eastAsia="Calibri" w:hAnsi="Calibri" w:cs="Calibri"/>
                <w:bCs/>
                <w:i/>
                <w:iCs/>
                <w:lang w:eastAsia="pl-PL"/>
              </w:rPr>
              <w:lastRenderedPageBreak/>
              <w:t xml:space="preserve">szczególnie jeżeli chodzi </w:t>
            </w:r>
            <w:r w:rsidRPr="00F64FBD">
              <w:rPr>
                <w:rFonts w:ascii="Calibri" w:eastAsia="Calibri" w:hAnsi="Calibri" w:cs="Calibri"/>
                <w:bCs/>
                <w:i/>
                <w:iCs/>
                <w:u w:val="single"/>
                <w:lang w:eastAsia="pl-PL"/>
              </w:rPr>
              <w:t>o świadczenia dla dzieci i młodzieży</w:t>
            </w:r>
            <w:r w:rsidRPr="00F64FBD">
              <w:rPr>
                <w:rFonts w:ascii="Calibri" w:eastAsia="Calibri" w:hAnsi="Calibri" w:cs="Calibri"/>
                <w:bCs/>
                <w:i/>
                <w:iCs/>
                <w:lang w:eastAsia="pl-PL"/>
              </w:rPr>
              <w:t xml:space="preserve">. Zgodnie z raportem NIK z 2019 r. Realizacja zadań Narodowego Funduszu Zdrowia w 2018 r. </w:t>
            </w:r>
            <w:r w:rsidRPr="00F64FBD">
              <w:rPr>
                <w:rFonts w:ascii="Calibri" w:eastAsia="Calibri" w:hAnsi="Calibri" w:cs="Calibri"/>
                <w:bCs/>
                <w:i/>
                <w:iCs/>
                <w:u w:val="single"/>
                <w:lang w:eastAsia="pl-PL"/>
              </w:rPr>
              <w:t>liczba lekarzy specjalistów w dziedzinie psychiatrii</w:t>
            </w:r>
            <w:r w:rsidRPr="00F64FBD">
              <w:rPr>
                <w:rFonts w:ascii="Calibri" w:eastAsia="Calibri" w:hAnsi="Calibri" w:cs="Calibri"/>
                <w:bCs/>
                <w:i/>
                <w:iCs/>
                <w:lang w:eastAsia="pl-PL"/>
              </w:rPr>
              <w:t xml:space="preserve"> na </w:t>
            </w:r>
            <w:r w:rsidRPr="00F64FBD">
              <w:rPr>
                <w:rFonts w:ascii="Calibri" w:eastAsia="Calibri" w:hAnsi="Calibri" w:cs="Calibri"/>
                <w:bCs/>
                <w:i/>
                <w:iCs/>
                <w:u w:val="single"/>
                <w:lang w:eastAsia="pl-PL"/>
              </w:rPr>
              <w:t>10 000 osób ubezpieczonych</w:t>
            </w:r>
            <w:r w:rsidRPr="00F64FBD">
              <w:rPr>
                <w:rFonts w:ascii="Calibri" w:eastAsia="Calibri" w:hAnsi="Calibri" w:cs="Calibri"/>
                <w:bCs/>
                <w:i/>
                <w:iCs/>
                <w:lang w:eastAsia="pl-PL"/>
              </w:rPr>
              <w:t xml:space="preserve"> była zróżnicowana w poszczególnych województwach i wynosiła od 1,08 </w:t>
            </w:r>
            <w:r w:rsidRPr="00F64FBD">
              <w:rPr>
                <w:rFonts w:ascii="Calibri" w:eastAsia="Calibri" w:hAnsi="Calibri" w:cs="Calibri"/>
                <w:bCs/>
                <w:i/>
                <w:iCs/>
                <w:u w:val="single"/>
                <w:lang w:eastAsia="pl-PL"/>
              </w:rPr>
              <w:t>w woj. podkarpackim</w:t>
            </w:r>
            <w:r w:rsidRPr="00F64FBD">
              <w:rPr>
                <w:rFonts w:ascii="Calibri" w:eastAsia="Calibri" w:hAnsi="Calibri" w:cs="Calibri"/>
                <w:bCs/>
                <w:i/>
                <w:iCs/>
                <w:lang w:eastAsia="pl-PL"/>
              </w:rPr>
              <w:t xml:space="preserve"> do 1,85 </w:t>
            </w:r>
            <w:r w:rsidRPr="00F64FBD">
              <w:rPr>
                <w:rFonts w:ascii="Calibri" w:eastAsia="Calibri" w:hAnsi="Calibri" w:cs="Calibri"/>
                <w:bCs/>
                <w:i/>
                <w:iCs/>
                <w:u w:val="single"/>
                <w:lang w:eastAsia="pl-PL"/>
              </w:rPr>
              <w:t>w woj. łódzkim</w:t>
            </w:r>
            <w:r w:rsidRPr="00F64FBD">
              <w:rPr>
                <w:rFonts w:ascii="Calibri" w:eastAsia="Calibri" w:hAnsi="Calibri" w:cs="Calibri"/>
                <w:bCs/>
                <w:i/>
                <w:iCs/>
                <w:lang w:eastAsia="pl-PL"/>
              </w:rPr>
              <w:t xml:space="preserve">, przy średniej dla Polski </w:t>
            </w:r>
            <w:r w:rsidRPr="00F64FBD">
              <w:rPr>
                <w:rFonts w:ascii="Calibri" w:eastAsia="Calibri" w:hAnsi="Calibri" w:cs="Calibri"/>
                <w:bCs/>
                <w:i/>
                <w:iCs/>
                <w:u w:val="single"/>
                <w:lang w:eastAsia="pl-PL"/>
              </w:rPr>
              <w:t>na poziomie 1,51</w:t>
            </w:r>
            <w:r w:rsidRPr="00F64FBD">
              <w:rPr>
                <w:rFonts w:ascii="Calibri" w:eastAsia="Calibri" w:hAnsi="Calibri" w:cs="Calibri"/>
                <w:bCs/>
                <w:i/>
                <w:iCs/>
                <w:lang w:eastAsia="pl-PL"/>
              </w:rPr>
              <w:t xml:space="preserve">. Wskaźnik ten w 2018 r. tylko nieznacznie wzrósł w porównaniu </w:t>
            </w:r>
            <w:r w:rsidRPr="00F64FBD">
              <w:rPr>
                <w:rFonts w:ascii="Calibri" w:eastAsia="Calibri" w:hAnsi="Calibri" w:cs="Calibri"/>
                <w:bCs/>
                <w:i/>
                <w:iCs/>
                <w:u w:val="single"/>
                <w:lang w:eastAsia="pl-PL"/>
              </w:rPr>
              <w:t>do 2017 r. – o 0,06</w:t>
            </w:r>
            <w:r w:rsidRPr="00F64FBD">
              <w:rPr>
                <w:rFonts w:ascii="Calibri" w:eastAsia="Calibri" w:hAnsi="Calibri" w:cs="Calibri"/>
                <w:bCs/>
                <w:i/>
                <w:iCs/>
                <w:lang w:eastAsia="pl-PL"/>
              </w:rPr>
              <w:t>.</w:t>
            </w:r>
          </w:p>
        </w:tc>
        <w:tc>
          <w:tcPr>
            <w:tcW w:w="698" w:type="pct"/>
            <w:tcBorders>
              <w:top w:val="single" w:sz="4" w:space="0" w:color="000000"/>
              <w:left w:val="nil"/>
              <w:bottom w:val="single" w:sz="4" w:space="0" w:color="000000"/>
              <w:right w:val="single" w:sz="4" w:space="0" w:color="000000"/>
            </w:tcBorders>
            <w:vAlign w:val="center"/>
          </w:tcPr>
          <w:p w14:paraId="12ED31C6"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309B4356"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4E14044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935C514"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637AD"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t xml:space="preserve">Kolejnym wyzwaniem stojącym przed systemem ochrony zdrowia jest </w:t>
            </w:r>
            <w:r w:rsidRPr="00F64FBD">
              <w:rPr>
                <w:rFonts w:ascii="Calibri" w:eastAsia="Calibri" w:hAnsi="Calibri" w:cs="Calibri"/>
                <w:bCs/>
                <w:i/>
                <w:iCs/>
                <w:lang w:eastAsia="pl-PL"/>
              </w:rPr>
              <w:lastRenderedPageBreak/>
              <w:t xml:space="preserve">efektywniejsze zarządzanie oraz lepsza koordynacja pomiędzy jego poszczególnymi poziomami: POZ, AOS, </w:t>
            </w:r>
            <w:r w:rsidRPr="00F64FBD">
              <w:rPr>
                <w:rFonts w:ascii="Calibri" w:eastAsia="Calibri" w:hAnsi="Calibri" w:cs="Calibri"/>
                <w:bCs/>
                <w:i/>
                <w:iCs/>
                <w:u w:val="single"/>
                <w:lang w:eastAsia="pl-PL"/>
              </w:rPr>
              <w:t>szpitalami</w:t>
            </w:r>
            <w:r w:rsidRPr="00F64FBD">
              <w:rPr>
                <w:rFonts w:ascii="Calibri" w:eastAsia="Calibri" w:hAnsi="Calibri" w:cs="Calibri"/>
                <w:bCs/>
                <w:i/>
                <w:iCs/>
                <w:lang w:eastAsia="pl-PL"/>
              </w:rPr>
              <w:t>, rehabilitacją, opieką długoterminową.</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B22D68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28C6AB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Sugeruje się doprecyzowanie nazewnictwa poziomu udzielania świadczeń opieki </w:t>
            </w:r>
            <w:r w:rsidRPr="00F64FBD">
              <w:rPr>
                <w:rFonts w:ascii="Calibri" w:eastAsia="Calibri" w:hAnsi="Calibri" w:cs="Calibri"/>
                <w:lang w:eastAsia="pl-PL"/>
              </w:rPr>
              <w:lastRenderedPageBreak/>
              <w:t>zdrowotnej w zakresie leczenie szpitalnego.</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FE76D8A"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bCs/>
                <w:i/>
                <w:iCs/>
                <w:lang w:eastAsia="pl-PL"/>
              </w:rPr>
              <w:lastRenderedPageBreak/>
              <w:t xml:space="preserve">Kolejnym wyzwaniem stojącym przed systemem ochrony zdrowia jest efektywniejsze zarządzanie oraz lepsza koordynacja pomiędzy jego </w:t>
            </w:r>
            <w:r w:rsidRPr="00F64FBD">
              <w:rPr>
                <w:rFonts w:ascii="Calibri" w:eastAsia="Calibri" w:hAnsi="Calibri" w:cs="Calibri"/>
                <w:bCs/>
                <w:i/>
                <w:iCs/>
                <w:lang w:eastAsia="pl-PL"/>
              </w:rPr>
              <w:lastRenderedPageBreak/>
              <w:t xml:space="preserve">poszczególnymi poziomami, </w:t>
            </w:r>
            <w:r w:rsidRPr="00F64FBD">
              <w:rPr>
                <w:rFonts w:ascii="Calibri" w:eastAsia="Calibri" w:hAnsi="Calibri" w:cs="Calibri"/>
                <w:bCs/>
                <w:i/>
                <w:iCs/>
                <w:u w:val="single"/>
                <w:lang w:eastAsia="pl-PL"/>
              </w:rPr>
              <w:t>m.in</w:t>
            </w:r>
            <w:r w:rsidRPr="00F64FBD">
              <w:rPr>
                <w:rFonts w:ascii="Calibri" w:eastAsia="Calibri" w:hAnsi="Calibri" w:cs="Calibri"/>
                <w:bCs/>
                <w:i/>
                <w:iCs/>
                <w:lang w:eastAsia="pl-PL"/>
              </w:rPr>
              <w:t xml:space="preserve">.: POZ, AOS, </w:t>
            </w:r>
            <w:r w:rsidRPr="00F64FBD">
              <w:rPr>
                <w:rFonts w:ascii="Calibri" w:eastAsia="Calibri" w:hAnsi="Calibri" w:cs="Calibri"/>
                <w:bCs/>
                <w:i/>
                <w:iCs/>
                <w:u w:val="single"/>
                <w:lang w:eastAsia="pl-PL"/>
              </w:rPr>
              <w:t>leczeniem szpitalnym</w:t>
            </w:r>
            <w:r w:rsidRPr="00F64FBD">
              <w:rPr>
                <w:rFonts w:ascii="Calibri" w:eastAsia="Calibri" w:hAnsi="Calibri" w:cs="Calibri"/>
                <w:bCs/>
                <w:i/>
                <w:iCs/>
                <w:lang w:eastAsia="pl-PL"/>
              </w:rPr>
              <w:t>, rehabilitacją, opieką długoterminową.</w:t>
            </w:r>
          </w:p>
        </w:tc>
        <w:tc>
          <w:tcPr>
            <w:tcW w:w="698" w:type="pct"/>
            <w:tcBorders>
              <w:top w:val="single" w:sz="4" w:space="0" w:color="000000"/>
              <w:left w:val="nil"/>
              <w:bottom w:val="single" w:sz="4" w:space="0" w:color="000000"/>
              <w:right w:val="single" w:sz="4" w:space="0" w:color="000000"/>
            </w:tcBorders>
            <w:vAlign w:val="center"/>
          </w:tcPr>
          <w:p w14:paraId="3C62064C"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1798702C"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1E05B72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0F5E047"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A9E99F"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i/>
                <w:iCs/>
                <w:lang w:eastAsia="pl-PL"/>
              </w:rPr>
              <w:t>Rozwój opieki farmaceutycznej pozwoli na odciążenie innych zawodów medycznych, poprawę świadomości i zdrowia pacjentów, zmniejszenie zjawiska przyjmowania wielu leków jednocześnie, zmniejszenie liczby hospitalizacji.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8744CE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30B7397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Warto doprecyzować, że rozwój ten powinien obejmować zwiększenie roli farmaceutów w zakresie profilaktyki zdrowotnej i wsparcia pacjentów w czasie leczenia farmakologicznego. W związku z powyższym sugeruje się przeformułowanie zdania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023AA1A" w14:textId="77777777" w:rsidR="00F64FBD" w:rsidRPr="00F64FBD" w:rsidRDefault="00F64FBD" w:rsidP="00F64FBD">
            <w:pPr>
              <w:spacing w:before="60" w:after="60" w:line="240" w:lineRule="auto"/>
              <w:rPr>
                <w:rFonts w:ascii="Calibri" w:eastAsia="Calibri" w:hAnsi="Calibri" w:cs="Calibri"/>
                <w:bCs/>
                <w:i/>
                <w:iCs/>
                <w:lang w:eastAsia="pl-PL"/>
              </w:rPr>
            </w:pPr>
            <w:r w:rsidRPr="00F64FBD">
              <w:rPr>
                <w:rFonts w:ascii="Calibri" w:eastAsia="Calibri" w:hAnsi="Calibri" w:cs="Calibri"/>
                <w:i/>
                <w:iCs/>
                <w:lang w:eastAsia="pl-PL"/>
              </w:rPr>
              <w:t xml:space="preserve">Rozwój opieki farmaceutycznej, </w:t>
            </w:r>
            <w:r w:rsidRPr="00F64FBD">
              <w:rPr>
                <w:rFonts w:ascii="Calibri" w:eastAsia="Calibri" w:hAnsi="Calibri" w:cs="Calibri"/>
                <w:i/>
                <w:iCs/>
                <w:u w:val="single"/>
                <w:lang w:eastAsia="pl-PL"/>
              </w:rPr>
              <w:t>m.in. poprzez zwiększenie roli farmaceutów w zakresie profilaktyki zdrowotnej i wsparcia pacjentów w czasie leczenia farmakologicznego,</w:t>
            </w:r>
            <w:r w:rsidRPr="00F64FBD">
              <w:rPr>
                <w:rFonts w:ascii="Calibri" w:eastAsia="Calibri" w:hAnsi="Calibri" w:cs="Calibri"/>
                <w:i/>
                <w:iCs/>
                <w:lang w:eastAsia="pl-PL"/>
              </w:rPr>
              <w:t xml:space="preserve"> pozwoli na odciążenie </w:t>
            </w:r>
            <w:r w:rsidRPr="00F64FBD">
              <w:rPr>
                <w:rFonts w:ascii="Calibri" w:eastAsia="Calibri" w:hAnsi="Calibri" w:cs="Calibri"/>
                <w:i/>
                <w:iCs/>
                <w:u w:val="single"/>
                <w:lang w:eastAsia="pl-PL"/>
              </w:rPr>
              <w:t>kadry</w:t>
            </w:r>
            <w:r w:rsidRPr="00F64FBD">
              <w:rPr>
                <w:rFonts w:ascii="Calibri" w:eastAsia="Calibri" w:hAnsi="Calibri" w:cs="Calibri"/>
                <w:i/>
                <w:iCs/>
                <w:lang w:eastAsia="pl-PL"/>
              </w:rPr>
              <w:t xml:space="preserve"> innych zawodów medycznych, poprawę świadomości i zdrowia pacjentów, zmniejszenie zjawiska przyjmowania wielu leków jednocześnie, </w:t>
            </w:r>
            <w:r w:rsidRPr="00F64FBD">
              <w:rPr>
                <w:rFonts w:ascii="Calibri" w:eastAsia="Calibri" w:hAnsi="Calibri" w:cs="Calibri"/>
                <w:i/>
                <w:iCs/>
                <w:u w:val="single"/>
                <w:lang w:eastAsia="pl-PL"/>
              </w:rPr>
              <w:t>a tym samym również</w:t>
            </w:r>
            <w:r w:rsidRPr="00F64FBD">
              <w:rPr>
                <w:rFonts w:ascii="Calibri" w:eastAsia="Calibri" w:hAnsi="Calibri" w:cs="Calibri"/>
                <w:i/>
                <w:iCs/>
                <w:lang w:eastAsia="pl-PL"/>
              </w:rPr>
              <w:t xml:space="preserve"> zmniejszenie liczby hospitalizacji.</w:t>
            </w:r>
          </w:p>
        </w:tc>
        <w:tc>
          <w:tcPr>
            <w:tcW w:w="698" w:type="pct"/>
            <w:tcBorders>
              <w:top w:val="single" w:sz="4" w:space="0" w:color="000000"/>
              <w:left w:val="nil"/>
              <w:bottom w:val="single" w:sz="4" w:space="0" w:color="000000"/>
              <w:right w:val="single" w:sz="4" w:space="0" w:color="000000"/>
            </w:tcBorders>
            <w:vAlign w:val="center"/>
          </w:tcPr>
          <w:p w14:paraId="73415932"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2D07C462"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4FC51B3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C4FF496"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66F8C9" w14:textId="77777777" w:rsidR="00F64FBD" w:rsidRPr="00F64FBD" w:rsidRDefault="00F64FBD" w:rsidP="00F64FBD">
            <w:pPr>
              <w:spacing w:before="60" w:after="60" w:line="240" w:lineRule="auto"/>
              <w:rPr>
                <w:rFonts w:ascii="Calibri" w:eastAsia="Calibri" w:hAnsi="Calibri" w:cs="Calibri"/>
                <w:i/>
                <w:iCs/>
                <w:lang w:eastAsia="pl-PL"/>
              </w:rPr>
            </w:pPr>
            <w:r w:rsidRPr="00F64FBD">
              <w:rPr>
                <w:rFonts w:ascii="Calibri" w:eastAsia="Calibri" w:hAnsi="Calibri" w:cs="Calibri"/>
                <w:i/>
                <w:iCs/>
                <w:u w:val="single"/>
                <w:lang w:eastAsia="pl-PL"/>
              </w:rPr>
              <w:t>Poprawi to także dostępność kontaktu z osobami wykonującymi zawód medyczny dla obywateli w całym kraju</w:t>
            </w:r>
            <w:r w:rsidRPr="00F64FBD">
              <w:rPr>
                <w:rFonts w:ascii="Calibri" w:eastAsia="Calibri" w:hAnsi="Calibri" w:cs="Calibri"/>
                <w:i/>
                <w:iCs/>
                <w:lang w:eastAsia="pl-PL"/>
              </w:rPr>
              <w:t xml:space="preserve">, </w:t>
            </w:r>
            <w:r w:rsidRPr="00F64FBD">
              <w:rPr>
                <w:rFonts w:ascii="Calibri" w:eastAsia="Calibri" w:hAnsi="Calibri" w:cs="Calibri"/>
                <w:i/>
                <w:iCs/>
                <w:lang w:eastAsia="pl-PL"/>
              </w:rPr>
              <w:lastRenderedPageBreak/>
              <w:t xml:space="preserve">niezależnie od ich położenia terytorialnego oraz </w:t>
            </w:r>
            <w:r w:rsidRPr="00F64FBD">
              <w:rPr>
                <w:rFonts w:ascii="Calibri" w:eastAsia="Calibri" w:hAnsi="Calibri" w:cs="Calibri"/>
                <w:i/>
                <w:iCs/>
                <w:u w:val="single"/>
                <w:lang w:eastAsia="pl-PL"/>
              </w:rPr>
              <w:t>społeczno-ekonomicznego</w:t>
            </w:r>
            <w:r w:rsidRPr="00F64FBD">
              <w:rPr>
                <w:rFonts w:ascii="Calibri" w:eastAsia="Calibri" w:hAnsi="Calibri" w:cs="Calibri"/>
                <w:i/>
                <w:iCs/>
                <w:lang w:eastAsia="pl-PL"/>
              </w:rPr>
              <w:t xml:space="preserve">, również na obszarach wiejskich oraz </w:t>
            </w:r>
            <w:r w:rsidRPr="00F64FBD">
              <w:rPr>
                <w:rFonts w:ascii="Calibri" w:eastAsia="Calibri" w:hAnsi="Calibri" w:cs="Calibri"/>
                <w:i/>
                <w:iCs/>
                <w:u w:val="single"/>
                <w:lang w:eastAsia="pl-PL"/>
              </w:rPr>
              <w:t>obszarach, gdzie utrudniony jest dostęp</w:t>
            </w:r>
            <w:r w:rsidRPr="00F64FBD">
              <w:rPr>
                <w:rFonts w:ascii="Calibri" w:eastAsia="Calibri" w:hAnsi="Calibri" w:cs="Calibri"/>
                <w:i/>
                <w:iCs/>
                <w:lang w:eastAsia="pl-PL"/>
              </w:rPr>
              <w:t xml:space="preserve"> do opieki zdrowotnej (o ile w danej okolicy funkcjonuje apteka).  </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362E5C6"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26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415C3F5" w14:textId="77777777" w:rsidR="00F64FBD" w:rsidRPr="00F64FBD" w:rsidRDefault="00F64FBD" w:rsidP="00F64FBD">
            <w:pPr>
              <w:spacing w:line="240" w:lineRule="auto"/>
              <w:rPr>
                <w:rFonts w:ascii="Calibri" w:eastAsia="Calibri" w:hAnsi="Calibri" w:cs="Calibri"/>
                <w:lang w:eastAsia="pl-PL"/>
              </w:rPr>
            </w:pPr>
            <w:r w:rsidRPr="00F64FBD">
              <w:rPr>
                <w:rFonts w:ascii="Calibri" w:eastAsia="Calibri" w:hAnsi="Calibri" w:cs="Calibri"/>
                <w:lang w:eastAsia="pl-PL"/>
              </w:rPr>
              <w:t xml:space="preserve">Wydaje się, że rozwój opieki farmaceutycznej w zakresie opisanym wcześniej nie zwiększy dostępności kontaktu z kadrą medyczną, ponieważ kontakt z farmaceutami pacjenci mają </w:t>
            </w:r>
            <w:r w:rsidRPr="00F64FBD">
              <w:rPr>
                <w:rFonts w:ascii="Calibri" w:eastAsia="Calibri" w:hAnsi="Calibri" w:cs="Calibri"/>
                <w:lang w:eastAsia="pl-PL"/>
              </w:rPr>
              <w:lastRenderedPageBreak/>
              <w:t>również aktualnie. Chodzi raczej o poszerzenie zakresu poradnictwa udzielanego przez farmaceutów. W związku z tym sugeruje się wprowadzenie odpowiedniej zmiany w tekście, zgodnie z propozycją zapisu.</w:t>
            </w:r>
          </w:p>
          <w:p w14:paraId="120B757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Dodatkowo sugeruje się również wprowadzenie w zdaniu poprawek redakcyjnych precyzujących treść, zgodnie z propozycją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CA6C39A" w14:textId="77777777" w:rsidR="00F64FBD" w:rsidRPr="00F64FBD" w:rsidRDefault="00F64FBD" w:rsidP="00F64FBD">
            <w:pPr>
              <w:spacing w:before="60" w:after="60" w:line="240" w:lineRule="auto"/>
              <w:rPr>
                <w:rFonts w:ascii="Calibri" w:eastAsia="Calibri" w:hAnsi="Calibri" w:cs="Calibri"/>
                <w:i/>
                <w:iCs/>
                <w:lang w:eastAsia="pl-PL"/>
              </w:rPr>
            </w:pPr>
            <w:r w:rsidRPr="00F64FBD">
              <w:rPr>
                <w:rFonts w:ascii="Calibri" w:eastAsia="Calibri" w:hAnsi="Calibri" w:cs="Calibri"/>
                <w:i/>
                <w:iCs/>
                <w:u w:val="single"/>
                <w:lang w:eastAsia="pl-PL"/>
              </w:rPr>
              <w:lastRenderedPageBreak/>
              <w:t>Pozwoli to także na poszerzenie zakresu poradnictwa dostępnego dla pacjentów w całym kraju ze strony personelu medycznego</w:t>
            </w:r>
            <w:r w:rsidRPr="00F64FBD">
              <w:rPr>
                <w:rFonts w:ascii="Calibri" w:eastAsia="Calibri" w:hAnsi="Calibri" w:cs="Calibri"/>
                <w:i/>
                <w:iCs/>
                <w:lang w:eastAsia="pl-PL"/>
              </w:rPr>
              <w:t xml:space="preserve">, niezależnie od ich położenia terytorialnego oraz </w:t>
            </w:r>
            <w:r w:rsidRPr="00F64FBD">
              <w:rPr>
                <w:rFonts w:ascii="Calibri" w:eastAsia="Calibri" w:hAnsi="Calibri" w:cs="Calibri"/>
                <w:i/>
                <w:iCs/>
                <w:u w:val="single"/>
                <w:lang w:eastAsia="pl-PL"/>
              </w:rPr>
              <w:t>sytuacji społeczno-</w:t>
            </w:r>
            <w:r w:rsidRPr="00F64FBD">
              <w:rPr>
                <w:rFonts w:ascii="Calibri" w:eastAsia="Calibri" w:hAnsi="Calibri" w:cs="Calibri"/>
                <w:i/>
                <w:iCs/>
                <w:u w:val="single"/>
                <w:lang w:eastAsia="pl-PL"/>
              </w:rPr>
              <w:lastRenderedPageBreak/>
              <w:t>ekonomicznej</w:t>
            </w:r>
            <w:r w:rsidRPr="00F64FBD">
              <w:rPr>
                <w:rFonts w:ascii="Calibri" w:eastAsia="Calibri" w:hAnsi="Calibri" w:cs="Calibri"/>
                <w:i/>
                <w:iCs/>
                <w:lang w:eastAsia="pl-PL"/>
              </w:rPr>
              <w:t xml:space="preserve">, </w:t>
            </w:r>
            <w:r w:rsidRPr="00F64FBD">
              <w:rPr>
                <w:rFonts w:ascii="Calibri" w:eastAsia="Calibri" w:hAnsi="Calibri" w:cs="Calibri"/>
                <w:i/>
                <w:iCs/>
                <w:u w:val="single"/>
                <w:lang w:eastAsia="pl-PL"/>
              </w:rPr>
              <w:t>w tym</w:t>
            </w:r>
            <w:r w:rsidRPr="00F64FBD">
              <w:rPr>
                <w:rFonts w:ascii="Calibri" w:eastAsia="Calibri" w:hAnsi="Calibri" w:cs="Calibri"/>
                <w:i/>
                <w:iCs/>
                <w:lang w:eastAsia="pl-PL"/>
              </w:rPr>
              <w:t xml:space="preserve"> również na obszarach wiejskich oraz </w:t>
            </w:r>
            <w:r w:rsidRPr="00F64FBD">
              <w:rPr>
                <w:rFonts w:ascii="Calibri" w:eastAsia="Calibri" w:hAnsi="Calibri" w:cs="Calibri"/>
                <w:i/>
                <w:iCs/>
                <w:u w:val="single"/>
                <w:lang w:eastAsia="pl-PL"/>
              </w:rPr>
              <w:t>z utrudnionym dostępem</w:t>
            </w:r>
            <w:r w:rsidRPr="00F64FBD">
              <w:rPr>
                <w:rFonts w:ascii="Calibri" w:eastAsia="Calibri" w:hAnsi="Calibri" w:cs="Calibri"/>
                <w:i/>
                <w:iCs/>
                <w:lang w:eastAsia="pl-PL"/>
              </w:rPr>
              <w:t xml:space="preserve"> do opieki zdrowotnej (o ile w danej okolicy funkcjonuje apteka).</w:t>
            </w:r>
          </w:p>
        </w:tc>
        <w:tc>
          <w:tcPr>
            <w:tcW w:w="698" w:type="pct"/>
            <w:tcBorders>
              <w:top w:val="single" w:sz="4" w:space="0" w:color="000000"/>
              <w:left w:val="nil"/>
              <w:bottom w:val="single" w:sz="4" w:space="0" w:color="000000"/>
              <w:right w:val="single" w:sz="4" w:space="0" w:color="000000"/>
            </w:tcBorders>
            <w:vAlign w:val="center"/>
          </w:tcPr>
          <w:p w14:paraId="04AAD592"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28D007B9"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32BEADA8"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7B148F2"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484873" w14:textId="77777777" w:rsidR="00F64FBD" w:rsidRPr="00F64FBD" w:rsidRDefault="00F64FBD" w:rsidP="00F64FBD">
            <w:pPr>
              <w:spacing w:before="60" w:after="60" w:line="240" w:lineRule="auto"/>
              <w:rPr>
                <w:rFonts w:ascii="Calibri" w:eastAsia="Calibri" w:hAnsi="Calibri" w:cs="Calibri"/>
                <w:i/>
                <w:iCs/>
                <w:u w:val="single"/>
                <w:lang w:eastAsia="pl-PL"/>
              </w:rPr>
            </w:pPr>
            <w:r w:rsidRPr="00F64FBD">
              <w:rPr>
                <w:rFonts w:ascii="Calibri" w:eastAsia="Calibri" w:hAnsi="Calibri" w:cs="Calibri"/>
                <w:lang w:eastAsia="pl-PL"/>
              </w:rPr>
              <w:t xml:space="preserve">Całość projektu dot. ochrony zdrowia, w szczególności rozdział: </w:t>
            </w:r>
            <w:r w:rsidRPr="00F64FBD">
              <w:rPr>
                <w:rFonts w:ascii="Calibri" w:eastAsia="Calibri" w:hAnsi="Calibri" w:cs="Calibri"/>
                <w:i/>
                <w:iCs/>
                <w:lang w:eastAsia="pl-PL"/>
              </w:rPr>
              <w:t>Zdrowie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B104A21"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całość, 22-27</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AF8B278" w14:textId="77777777" w:rsidR="00F64FBD" w:rsidRPr="00F64FBD" w:rsidRDefault="00F64FBD" w:rsidP="00F64FBD">
            <w:pPr>
              <w:rPr>
                <w:rFonts w:ascii="Calibri" w:eastAsia="Calibri" w:hAnsi="Calibri" w:cs="Calibri"/>
                <w:lang w:eastAsia="pl-PL"/>
              </w:rPr>
            </w:pPr>
            <w:r w:rsidRPr="00F64FBD">
              <w:rPr>
                <w:rFonts w:ascii="Calibri" w:eastAsia="Calibri" w:hAnsi="Calibri" w:cs="Calibri"/>
                <w:lang w:eastAsia="pl-PL"/>
              </w:rPr>
              <w:t>Sugeruje się weryfikację projektu pod względem adekwatności użytych określeń „usługi/świadczenia zdrowotne”, ponieważ nie są one zbieżne i nie powinny być używane zamiennie. Dodatkowo w przypadku świadczeń sugeruje się stosowanie terminu „świadczenia opieki zdrowotnej”, zgodnie z ustawą o świadczeniach opieki zdrowotnej finansowanych ze środków publicznych.</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1E3A7AC" w14:textId="77777777" w:rsidR="00F64FBD" w:rsidRPr="00F64FBD" w:rsidRDefault="00F64FBD" w:rsidP="00F64FBD">
            <w:pPr>
              <w:spacing w:before="60" w:after="60" w:line="240" w:lineRule="auto"/>
              <w:rPr>
                <w:rFonts w:ascii="Calibri" w:eastAsia="Calibri" w:hAnsi="Calibri" w:cs="Calibri"/>
                <w:i/>
                <w:iCs/>
                <w:u w:val="single"/>
                <w:lang w:eastAsia="pl-PL"/>
              </w:rPr>
            </w:pPr>
            <w:r w:rsidRPr="00F64FBD">
              <w:rPr>
                <w:rFonts w:ascii="Calibri" w:eastAsia="Calibri" w:hAnsi="Calibri" w:cs="Calibri"/>
                <w:lang w:eastAsia="pl-PL"/>
              </w:rPr>
              <w:t>–</w:t>
            </w:r>
          </w:p>
        </w:tc>
        <w:tc>
          <w:tcPr>
            <w:tcW w:w="698" w:type="pct"/>
            <w:tcBorders>
              <w:top w:val="single" w:sz="4" w:space="0" w:color="000000"/>
              <w:left w:val="nil"/>
              <w:bottom w:val="single" w:sz="4" w:space="0" w:color="000000"/>
              <w:right w:val="single" w:sz="4" w:space="0" w:color="000000"/>
            </w:tcBorders>
            <w:vAlign w:val="center"/>
          </w:tcPr>
          <w:p w14:paraId="05A4318D"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070DAD51"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27F55E6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818C678" w14:textId="77777777" w:rsidR="00F64FBD" w:rsidRPr="00F64FBD" w:rsidRDefault="00F64FBD" w:rsidP="00F64FBD">
            <w:pPr>
              <w:numPr>
                <w:ilvl w:val="0"/>
                <w:numId w:val="1"/>
              </w:numPr>
              <w:spacing w:before="60" w:after="60" w:line="240" w:lineRule="auto"/>
              <w:contextualSpacing/>
              <w:rPr>
                <w:rFonts w:ascii="Calibri" w:eastAsia="Calibri" w:hAnsi="Calibri" w:cs="Calibri"/>
                <w:bCs/>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82CB86" w14:textId="77777777" w:rsidR="00F64FBD" w:rsidRPr="00F64FBD" w:rsidRDefault="00F64FBD" w:rsidP="00F64FBD">
            <w:pPr>
              <w:spacing w:after="0" w:line="276" w:lineRule="auto"/>
              <w:rPr>
                <w:rFonts w:ascii="Calibri" w:eastAsia="Calibri" w:hAnsi="Calibri" w:cs="Calibri"/>
                <w:lang w:eastAsia="pl-PL"/>
              </w:rPr>
            </w:pPr>
            <w:r w:rsidRPr="00F64FBD">
              <w:rPr>
                <w:rFonts w:ascii="Calibri" w:eastAsia="Calibri" w:hAnsi="Calibri" w:cs="Calibri"/>
                <w:lang w:eastAsia="pl-PL"/>
              </w:rPr>
              <w:t>2.1.4.2.1. Interwencje w ramach Funduszy</w:t>
            </w:r>
          </w:p>
          <w:p w14:paraId="39C6BD08" w14:textId="77777777" w:rsidR="00F64FBD" w:rsidRPr="00F64FBD" w:rsidRDefault="00F64FBD" w:rsidP="00F64FBD">
            <w:pPr>
              <w:spacing w:before="60" w:after="60" w:line="240" w:lineRule="auto"/>
              <w:rPr>
                <w:rFonts w:ascii="Calibri" w:eastAsia="Calibri" w:hAnsi="Calibri" w:cs="Calibri"/>
                <w:lang w:eastAsia="pl-PL"/>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84E9E3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lang w:eastAsia="pl-PL"/>
              </w:rPr>
              <w:t>251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B189AAB" w14:textId="77777777" w:rsidR="00F64FBD" w:rsidRPr="00F64FBD" w:rsidRDefault="00F64FBD" w:rsidP="00F64FBD">
            <w:pPr>
              <w:rPr>
                <w:rFonts w:ascii="Calibri" w:eastAsia="Calibri" w:hAnsi="Calibri" w:cs="Calibri"/>
                <w:lang w:eastAsia="pl-PL"/>
              </w:rPr>
            </w:pPr>
            <w:r w:rsidRPr="00F64FBD">
              <w:rPr>
                <w:rFonts w:ascii="Calibri" w:eastAsia="Calibri" w:hAnsi="Calibri" w:cs="Calibri"/>
                <w:lang w:eastAsia="pl-PL"/>
              </w:rPr>
              <w:t>Sugestia rozszerzenia katalogu wymienionych zawodów o opis “i innych”</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9F2612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Działania będą ukierunkowane na kształcenie podyplomowe przedstawicieli innych zawodów związanych z ochroną zdrowia (m.in. specjalistów systemu ochrony zdrowia, (…) dietetyków, techników sterylizacji medycznej i logopedów) i innych. </w:t>
            </w:r>
          </w:p>
        </w:tc>
        <w:tc>
          <w:tcPr>
            <w:tcW w:w="698" w:type="pct"/>
            <w:tcBorders>
              <w:top w:val="single" w:sz="4" w:space="0" w:color="000000"/>
              <w:left w:val="nil"/>
              <w:bottom w:val="single" w:sz="4" w:space="0" w:color="000000"/>
              <w:right w:val="single" w:sz="4" w:space="0" w:color="000000"/>
            </w:tcBorders>
            <w:vAlign w:val="center"/>
          </w:tcPr>
          <w:p w14:paraId="0286A0AB"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01CE5EC5"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nieuwzględniona</w:t>
            </w:r>
          </w:p>
          <w:p w14:paraId="65166A3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Intencja autora uwagi jest niezrozumiała. Zmiana nadałaby bowiem zdaniu niegramatyczne brzmienie: „Działania będą ukierunkowane na kształcenie podyplomowe przedstawicieli innych zawodów związanych z ochroną zdrowia (m.in. […]) i innych.”. Nie wiadomo np. czy chodzi o przedstawicieli zawodów niezwiązanych z ochroną zdrowia, co jednak kłóciłoby się z zakresem wsparcia priorytetu IV FERS (zdrowie i zdrowotna opieka długoterminowa).  Dodatkowo należy zwrócić uwagę, że katalog wymienionych w akapicie zawodów związanych z ochroną zdrowia jest już otwarty (a więc szeroki jak postuluje autor uwagi), gdyż listę zawodów poprzedza skrót „m.in.”.  </w:t>
            </w:r>
          </w:p>
        </w:tc>
      </w:tr>
      <w:tr w:rsidR="00F64FBD" w:rsidRPr="00F64FBD" w14:paraId="203866DF"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B333784"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E568DE" w14:textId="77777777" w:rsidR="00F64FBD" w:rsidRPr="00F64FBD" w:rsidRDefault="00F64FBD" w:rsidP="00F64FBD">
            <w:pPr>
              <w:spacing w:after="0" w:line="276" w:lineRule="auto"/>
              <w:rPr>
                <w:rFonts w:ascii="Calibri" w:eastAsia="Calibri" w:hAnsi="Calibri" w:cs="Calibri"/>
                <w:lang w:eastAsia="pl-PL"/>
              </w:rPr>
            </w:pPr>
            <w:r w:rsidRPr="00F64FBD">
              <w:rPr>
                <w:rFonts w:ascii="Calibri" w:eastAsia="Calibri" w:hAnsi="Calibri" w:cs="Calibri"/>
                <w:bCs/>
                <w:lang w:eastAsia="pl-PL"/>
              </w:rPr>
              <w:t xml:space="preserve">Grupy docelowe w ramach celu szczegółowego g </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9F4E30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252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2B6E107" w14:textId="77777777" w:rsidR="00F64FBD" w:rsidRPr="00F64FBD" w:rsidRDefault="00F64FBD" w:rsidP="00F64FBD">
            <w:pPr>
              <w:rPr>
                <w:rFonts w:ascii="Calibri" w:eastAsia="Calibri" w:hAnsi="Calibri" w:cs="Calibri"/>
                <w:lang w:eastAsia="pl-PL"/>
              </w:rPr>
            </w:pPr>
            <w:r w:rsidRPr="00F64FBD">
              <w:rPr>
                <w:rFonts w:ascii="Calibri" w:eastAsia="Calibri" w:hAnsi="Calibri" w:cs="Calibri"/>
                <w:bCs/>
                <w:lang w:eastAsia="pl-PL"/>
              </w:rPr>
              <w:t xml:space="preserve">pozostawienie w głównych grupach docelowych </w:t>
            </w:r>
            <w:r w:rsidRPr="00F64FBD">
              <w:rPr>
                <w:rFonts w:ascii="Calibri" w:eastAsia="Calibri" w:hAnsi="Calibri" w:cs="Calibri"/>
                <w:bCs/>
                <w:lang w:eastAsia="pl-PL"/>
              </w:rPr>
              <w:lastRenderedPageBreak/>
              <w:t>Lotniczego Pogotowia Ratunkowego.</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CE3C70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lastRenderedPageBreak/>
              <w:t xml:space="preserve">pracownicy jednostek działających w systemie Państwowego Ratownictwa </w:t>
            </w:r>
            <w:r w:rsidRPr="00F64FBD">
              <w:rPr>
                <w:rFonts w:ascii="Calibri" w:eastAsia="Calibri" w:hAnsi="Calibri" w:cs="Calibri"/>
                <w:bCs/>
                <w:lang w:eastAsia="pl-PL"/>
              </w:rPr>
              <w:lastRenderedPageBreak/>
              <w:t>Medycznego (w tym Lotniczego Pogotowia Ratunkowego) oraz współpracujących z systemem Państwowego Ratownictwa Medycznego</w:t>
            </w:r>
          </w:p>
        </w:tc>
        <w:tc>
          <w:tcPr>
            <w:tcW w:w="698" w:type="pct"/>
            <w:tcBorders>
              <w:top w:val="single" w:sz="4" w:space="0" w:color="000000"/>
              <w:left w:val="nil"/>
              <w:bottom w:val="single" w:sz="4" w:space="0" w:color="000000"/>
              <w:right w:val="single" w:sz="4" w:space="0" w:color="000000"/>
            </w:tcBorders>
            <w:vAlign w:val="center"/>
          </w:tcPr>
          <w:p w14:paraId="7957FAC9"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3F3CF2B9"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540CC2E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ECF2D50"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A27A8" w14:textId="77777777" w:rsidR="00F64FBD" w:rsidRPr="00F64FBD" w:rsidRDefault="00F64FBD" w:rsidP="00F64FBD">
            <w:pPr>
              <w:spacing w:after="0" w:line="276" w:lineRule="auto"/>
              <w:rPr>
                <w:rFonts w:ascii="Calibri" w:eastAsia="Calibri" w:hAnsi="Calibri" w:cs="Calibri"/>
                <w:bCs/>
                <w:lang w:eastAsia="pl-PL"/>
              </w:rPr>
            </w:pPr>
            <w:r w:rsidRPr="00F64FBD">
              <w:rPr>
                <w:rFonts w:ascii="Calibri" w:eastAsia="Calibri" w:hAnsi="Calibri" w:cs="Calibri"/>
                <w:bCs/>
                <w:lang w:eastAsia="pl-PL"/>
              </w:rPr>
              <w:t xml:space="preserve">Grupy docelowe w ramach celu szczegółowego g </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9A050D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252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6493446"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rozszerzenie w ramach grup docelowych „pracownicy jednostek podległych/nadzorowanych przez Ministerstwo Zdrowia” o pracowników MZ</w:t>
            </w:r>
          </w:p>
          <w:p w14:paraId="01672CD0" w14:textId="77777777" w:rsidR="00F64FBD" w:rsidRPr="00F64FBD" w:rsidRDefault="00F64FBD" w:rsidP="00F64FBD">
            <w:pPr>
              <w:rPr>
                <w:rFonts w:ascii="Calibri" w:eastAsia="Calibri" w:hAnsi="Calibri" w:cs="Calibri"/>
                <w:bCs/>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E2ED0B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pracownicy jednostek podległych/nadzorowanych przez Ministerstwo Zdrowia oraz Ministerstwa Zdrowia</w:t>
            </w:r>
          </w:p>
        </w:tc>
        <w:tc>
          <w:tcPr>
            <w:tcW w:w="698" w:type="pct"/>
            <w:tcBorders>
              <w:top w:val="single" w:sz="4" w:space="0" w:color="000000"/>
              <w:left w:val="nil"/>
              <w:bottom w:val="single" w:sz="4" w:space="0" w:color="000000"/>
              <w:right w:val="single" w:sz="4" w:space="0" w:color="000000"/>
            </w:tcBorders>
            <w:vAlign w:val="center"/>
          </w:tcPr>
          <w:p w14:paraId="15093228"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1CD5E05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52AAEE05"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89DC21B"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2C436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2.1.4 Priorytet IV, Zdrowie</w:t>
            </w:r>
          </w:p>
          <w:p w14:paraId="682285BB" w14:textId="77777777" w:rsidR="00F64FBD" w:rsidRPr="00F64FBD" w:rsidRDefault="00F64FBD" w:rsidP="00F64FBD">
            <w:pPr>
              <w:spacing w:after="0" w:line="276" w:lineRule="auto"/>
              <w:rPr>
                <w:rFonts w:ascii="Calibri" w:eastAsia="Calibri" w:hAnsi="Calibri" w:cs="Calibri"/>
                <w:bCs/>
                <w:lang w:eastAsia="pl-PL"/>
              </w:rPr>
            </w:pPr>
            <w:r w:rsidRPr="00F64FBD">
              <w:rPr>
                <w:rFonts w:ascii="Calibri" w:eastAsia="Calibri" w:hAnsi="Calibri" w:cs="Calibri"/>
                <w:lang w:eastAsia="pl-PL"/>
              </w:rPr>
              <w:t>Wskaźniki 2.1.4.2.2</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F71436F"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lang w:eastAsia="pl-PL"/>
              </w:rPr>
              <w:t>254, 261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734AD6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korekta wskaźników:</w:t>
            </w:r>
          </w:p>
          <w:p w14:paraId="0AED051D"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Calibri" w:hAnsi="Calibri" w:cs="Calibri"/>
                <w:lang w:eastAsia="pl-PL"/>
              </w:rPr>
              <w:t xml:space="preserve">- </w:t>
            </w:r>
            <w:r w:rsidRPr="00F64FBD">
              <w:rPr>
                <w:rFonts w:ascii="Calibri" w:eastAsia="Arial" w:hAnsi="Calibri" w:cs="Calibri"/>
                <w:lang w:eastAsia="pl-PL"/>
              </w:rPr>
              <w:t>liczba osób objętych wsparciem w zakresie psychologii klinicznej, psychoterapii, terapii środowiskowej lub innych kursów i szkoleń z zakresu psychiatrii dzieci i młodzieży;</w:t>
            </w:r>
          </w:p>
          <w:p w14:paraId="41E9E1F5"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 liczba osób objętych wsparciem w zakresie przygotowania zawodowego do pełnienia funkcji asystentów zdrowienia;</w:t>
            </w:r>
          </w:p>
          <w:p w14:paraId="448E453A"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 xml:space="preserve">- liczba osób, które uzyskały kwalifikacje albo podniosły kompetencje w zakresie psychologii klinicznej dzieci i młodzieży lub psychoterapii dzieci i młodzieży lub terapii </w:t>
            </w:r>
            <w:r w:rsidRPr="00F64FBD">
              <w:rPr>
                <w:rFonts w:ascii="Calibri" w:eastAsia="Arial" w:hAnsi="Calibri" w:cs="Calibri"/>
                <w:lang w:eastAsia="pl-PL"/>
              </w:rPr>
              <w:lastRenderedPageBreak/>
              <w:t>środowiskowej dzieci i młodzieży;</w:t>
            </w:r>
          </w:p>
          <w:p w14:paraId="21029804"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 liczba osób, które uzyskały kwalifikacje albo kompetencje niezbędne do pełnienia funkcji asystentów zdrowienia.</w:t>
            </w:r>
          </w:p>
          <w:p w14:paraId="7B8E920A"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Zgodnie z propozycją wskazaną obok w kolumnie</w:t>
            </w:r>
          </w:p>
          <w:p w14:paraId="27857981" w14:textId="77777777" w:rsidR="00F64FBD" w:rsidRPr="00F64FBD" w:rsidRDefault="00F64FBD" w:rsidP="00F64FBD">
            <w:pPr>
              <w:spacing w:before="60" w:after="60" w:line="240" w:lineRule="auto"/>
              <w:rPr>
                <w:rFonts w:ascii="Calibri" w:eastAsia="Arial" w:hAnsi="Calibri" w:cs="Calibri"/>
                <w:lang w:eastAsia="pl-PL"/>
              </w:rPr>
            </w:pPr>
          </w:p>
          <w:p w14:paraId="469304AF" w14:textId="77777777" w:rsidR="00F64FBD" w:rsidRPr="00F64FBD" w:rsidRDefault="00F64FBD" w:rsidP="00F64FBD">
            <w:pPr>
              <w:spacing w:before="60" w:after="60" w:line="240" w:lineRule="auto"/>
              <w:rPr>
                <w:rFonts w:ascii="Calibri" w:eastAsia="Calibri" w:hAnsi="Calibri" w:cs="Calibri"/>
                <w:bCs/>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127779B"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Calibri" w:hAnsi="Calibri" w:cs="Calibri"/>
                <w:lang w:eastAsia="pl-PL"/>
              </w:rPr>
              <w:lastRenderedPageBreak/>
              <w:t xml:space="preserve">- </w:t>
            </w:r>
            <w:r w:rsidRPr="00F64FBD">
              <w:rPr>
                <w:rFonts w:ascii="Calibri" w:eastAsia="Arial" w:hAnsi="Calibri" w:cs="Calibri"/>
                <w:lang w:eastAsia="pl-PL"/>
              </w:rPr>
              <w:t>liczba osób objętych wsparciem w zakresie psychologii klinicznej, psychoterapii, terapii środowiskowej lub innych kursów i szkoleń z zakresu psychiatrii dzieci i młodzieży</w:t>
            </w:r>
          </w:p>
          <w:p w14:paraId="32243A78"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Wartość pośrednia 150, wartość docelowa 1500 osób;</w:t>
            </w:r>
          </w:p>
          <w:p w14:paraId="32E3DA2C"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 liczba osób objętych wsparciem w zakresie przygotowania zawodowego do pełnienia funkcji asystentów zdrowienia</w:t>
            </w:r>
          </w:p>
          <w:p w14:paraId="6A3595E2"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Wartość pośrednia 100, wartość docelowa 300 osób;</w:t>
            </w:r>
          </w:p>
          <w:p w14:paraId="24C3FF61" w14:textId="77777777" w:rsidR="00F64FBD" w:rsidRPr="00F64FBD" w:rsidRDefault="00F64FBD" w:rsidP="00F64FBD">
            <w:pPr>
              <w:spacing w:before="60" w:after="60" w:line="240" w:lineRule="auto"/>
              <w:rPr>
                <w:rFonts w:ascii="Calibri" w:eastAsia="Arial" w:hAnsi="Calibri" w:cs="Calibri"/>
                <w:lang w:eastAsia="pl-PL"/>
              </w:rPr>
            </w:pPr>
          </w:p>
          <w:p w14:paraId="0E2904E2"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lastRenderedPageBreak/>
              <w:t>- liczba osób, które uzyskały kwalifikacje albo podniosły kompetencje w zakresie psychologii klinicznej dzieci i młodzieży lub psychoterapii dzieci i młodzieży lub terapii środowiskowej dzieci i młodzieży</w:t>
            </w:r>
          </w:p>
          <w:p w14:paraId="56AD0101"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Wartość docelowa 1125 osób;</w:t>
            </w:r>
          </w:p>
          <w:p w14:paraId="460C7854"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 liczba osób, które uzyskały kwalifikacje albo kompetencje niezbędne do pełnienia funkcji asystentów zdrowienia</w:t>
            </w:r>
          </w:p>
          <w:p w14:paraId="6770F6BF" w14:textId="77777777" w:rsidR="00F64FBD" w:rsidRPr="00F64FBD" w:rsidRDefault="00F64FBD" w:rsidP="00F64FBD">
            <w:pPr>
              <w:spacing w:before="60" w:after="60" w:line="240" w:lineRule="auto"/>
              <w:rPr>
                <w:rFonts w:ascii="Calibri" w:eastAsia="Arial" w:hAnsi="Calibri" w:cs="Calibri"/>
                <w:lang w:eastAsia="pl-PL"/>
              </w:rPr>
            </w:pPr>
            <w:r w:rsidRPr="00F64FBD">
              <w:rPr>
                <w:rFonts w:ascii="Calibri" w:eastAsia="Arial" w:hAnsi="Calibri" w:cs="Calibri"/>
                <w:lang w:eastAsia="pl-PL"/>
              </w:rPr>
              <w:t>Wartość docelowa 225 osób;</w:t>
            </w:r>
          </w:p>
          <w:p w14:paraId="73B6DB1F" w14:textId="77777777" w:rsidR="00F64FBD" w:rsidRPr="00F64FBD" w:rsidRDefault="00F64FBD" w:rsidP="00F64FBD">
            <w:pPr>
              <w:spacing w:before="60" w:after="60" w:line="240" w:lineRule="auto"/>
              <w:rPr>
                <w:rFonts w:ascii="Calibri" w:eastAsia="Calibri" w:hAnsi="Calibri" w:cs="Calibri"/>
                <w:bCs/>
                <w:lang w:eastAsia="pl-PL"/>
              </w:rPr>
            </w:pPr>
          </w:p>
        </w:tc>
        <w:tc>
          <w:tcPr>
            <w:tcW w:w="698" w:type="pct"/>
            <w:tcBorders>
              <w:top w:val="single" w:sz="4" w:space="0" w:color="000000"/>
              <w:left w:val="nil"/>
              <w:bottom w:val="single" w:sz="4" w:space="0" w:color="000000"/>
              <w:right w:val="single" w:sz="4" w:space="0" w:color="000000"/>
            </w:tcBorders>
            <w:vAlign w:val="center"/>
          </w:tcPr>
          <w:p w14:paraId="49011704"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49DCDDE1"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3938CA0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Prosimy jednak o posługiwanie się wartościami wskaźników produktu i rezultatu wskazanymi ostatecznie w projekcie FERS również w dodatkowych materiałach MZ dot. reformy psychiatrii opracowywanych na potrzeby negocjacji projektu FERS z Komisją Europejską. </w:t>
            </w:r>
          </w:p>
        </w:tc>
      </w:tr>
      <w:tr w:rsidR="00F64FBD" w:rsidRPr="00F64FBD" w14:paraId="6737BB7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27A053F"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27E3A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2.1.4 Priorytet IV, Zdrowie</w:t>
            </w:r>
          </w:p>
          <w:p w14:paraId="7B5660F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Wskaźniki 2.1.4.2.2</w:t>
            </w:r>
          </w:p>
          <w:p w14:paraId="3BD354B3" w14:textId="77777777" w:rsidR="00F64FBD" w:rsidRPr="00F64FBD" w:rsidRDefault="00F64FBD" w:rsidP="00F64FBD">
            <w:pPr>
              <w:spacing w:before="60" w:after="60" w:line="240" w:lineRule="auto"/>
              <w:rPr>
                <w:rFonts w:ascii="Calibri" w:eastAsia="Calibri" w:hAnsi="Calibri" w:cs="Calibri"/>
                <w:lang w:eastAsia="pl-PL"/>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56536D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262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6F67BF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Uwaga ogólna. Nieprawidłowe wskazanie źródła pomiaru osiągnięcia wskaźnika (odniesienie do REACT):</w:t>
            </w:r>
          </w:p>
          <w:p w14:paraId="38FEE86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 </w:t>
            </w:r>
            <w:r w:rsidRPr="00F64FBD">
              <w:rPr>
                <w:rFonts w:ascii="Calibri" w:eastAsia="Arial" w:hAnsi="Calibri" w:cs="Calibri"/>
                <w:lang w:eastAsia="pl-PL"/>
              </w:rPr>
              <w:t>liczba opiekunów medycznych, którzy podnieśli kompetencje w zakresie opieki nad osobami starszymi wymagającymi wsparcia w codziennym funkcjonowaniu.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627B02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Należy dokonać korekty sposobu i źródła pomiaru wskaźnika. </w:t>
            </w:r>
          </w:p>
        </w:tc>
        <w:tc>
          <w:tcPr>
            <w:tcW w:w="698" w:type="pct"/>
            <w:tcBorders>
              <w:top w:val="single" w:sz="4" w:space="0" w:color="000000"/>
              <w:left w:val="nil"/>
              <w:bottom w:val="single" w:sz="4" w:space="0" w:color="000000"/>
              <w:right w:val="single" w:sz="4" w:space="0" w:color="000000"/>
            </w:tcBorders>
            <w:vAlign w:val="center"/>
          </w:tcPr>
          <w:p w14:paraId="5B9DD375"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0C6230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5C3B3A4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Odniesienie do REACT-EU zostało usunięte z części dotyczącej wskaźników. </w:t>
            </w:r>
          </w:p>
        </w:tc>
      </w:tr>
      <w:tr w:rsidR="00F64FBD" w:rsidRPr="00F64FBD" w14:paraId="20E2FF5B"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01F9FDE"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4E71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2.1.4 Priorytet IV, Zdrowie</w:t>
            </w:r>
          </w:p>
          <w:p w14:paraId="4662E062" w14:textId="77777777" w:rsidR="00F64FBD" w:rsidRPr="00F64FBD" w:rsidRDefault="00F64FBD" w:rsidP="00F64FBD">
            <w:pPr>
              <w:keepNext/>
              <w:keepLines/>
              <w:spacing w:before="120" w:after="120" w:line="360" w:lineRule="auto"/>
              <w:outlineLvl w:val="2"/>
              <w:rPr>
                <w:rFonts w:ascii="Arial" w:eastAsia="Calibri" w:hAnsi="Arial" w:cs="Arial"/>
                <w:noProof/>
                <w:lang w:eastAsia="pl-PL"/>
              </w:rPr>
            </w:pPr>
            <w:r w:rsidRPr="00F64FBD">
              <w:rPr>
                <w:rFonts w:ascii="Calibri" w:eastAsia="Calibri" w:hAnsi="Calibri" w:cs="Calibri"/>
                <w:lang w:eastAsia="pl-PL"/>
              </w:rPr>
              <w:t>2.1.4.3.2.Wskaźniki</w:t>
            </w:r>
          </w:p>
          <w:p w14:paraId="5A46E6D1" w14:textId="77777777" w:rsidR="00F64FBD" w:rsidRPr="00F64FBD" w:rsidRDefault="00F64FBD" w:rsidP="00F64FBD">
            <w:pPr>
              <w:spacing w:before="60" w:after="60" w:line="240" w:lineRule="auto"/>
              <w:rPr>
                <w:rFonts w:ascii="Calibri" w:eastAsia="Calibri" w:hAnsi="Calibri" w:cs="Calibri"/>
                <w:lang w:eastAsia="pl-PL"/>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D11CA3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278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E88C96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Propozycja obniżenia wartości pośredniej dla wskaźnika </w:t>
            </w:r>
            <w:r w:rsidRPr="00F64FBD">
              <w:rPr>
                <w:rFonts w:ascii="Calibri" w:eastAsia="Calibri" w:hAnsi="Calibri" w:cs="Calibri"/>
                <w:i/>
                <w:iCs/>
                <w:lang w:eastAsia="pl-PL"/>
              </w:rPr>
              <w:t xml:space="preserve">liczba aptek objętych pilotażem opieki farmaceutycznej </w:t>
            </w:r>
            <w:r w:rsidRPr="00F64FBD">
              <w:rPr>
                <w:rFonts w:ascii="Calibri" w:eastAsia="Calibri" w:hAnsi="Calibri" w:cs="Calibri"/>
                <w:lang w:eastAsia="pl-PL"/>
              </w:rPr>
              <w:t>do 500</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0A41BD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i/>
                <w:iCs/>
                <w:lang w:eastAsia="pl-PL"/>
              </w:rPr>
              <w:t xml:space="preserve">liczba aptek objętych pilotażem opieki farmaceutycznej </w:t>
            </w:r>
            <w:r w:rsidRPr="00F64FBD">
              <w:rPr>
                <w:rFonts w:ascii="Calibri" w:eastAsia="Calibri" w:hAnsi="Calibri" w:cs="Calibri"/>
                <w:lang w:eastAsia="pl-PL"/>
              </w:rPr>
              <w:t>na 2024 500</w:t>
            </w:r>
          </w:p>
        </w:tc>
        <w:tc>
          <w:tcPr>
            <w:tcW w:w="698" w:type="pct"/>
            <w:tcBorders>
              <w:top w:val="single" w:sz="4" w:space="0" w:color="000000"/>
              <w:left w:val="nil"/>
              <w:bottom w:val="single" w:sz="4" w:space="0" w:color="000000"/>
              <w:right w:val="single" w:sz="4" w:space="0" w:color="000000"/>
            </w:tcBorders>
            <w:vAlign w:val="center"/>
          </w:tcPr>
          <w:p w14:paraId="72CDA8C7"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56D0BCAC"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4E8FAD41"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F6B1CFA"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43714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Uwaga ogólna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55D44BA" w14:textId="77777777" w:rsidR="00F64FBD" w:rsidRPr="00F64FBD" w:rsidRDefault="00F64FBD" w:rsidP="00F64FBD">
            <w:pPr>
              <w:spacing w:before="60" w:after="60" w:line="240" w:lineRule="auto"/>
              <w:rPr>
                <w:rFonts w:ascii="Calibri" w:eastAsia="Calibri" w:hAnsi="Calibri" w:cs="Calibri"/>
                <w:lang w:eastAsia="pl-PL"/>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622532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Suma alokacji wskazana w dokumencie to 487 067 272 euro. W toku roboczych ustaleń wielokrotnie wskazywali Państwo, że alokacji przypisana na zdrowie to 500-550 mln euro. </w:t>
            </w:r>
          </w:p>
          <w:p w14:paraId="7DDE1414" w14:textId="77777777" w:rsidR="00F64FBD" w:rsidRPr="00F64FBD" w:rsidRDefault="00F64FBD" w:rsidP="00F64FBD">
            <w:pPr>
              <w:spacing w:before="60" w:after="60" w:line="240" w:lineRule="auto"/>
              <w:rPr>
                <w:rFonts w:ascii="Calibri" w:eastAsia="Calibri" w:hAnsi="Calibri" w:cs="Calibri"/>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BB53395" w14:textId="77777777" w:rsidR="00F64FBD" w:rsidRPr="00F64FBD" w:rsidRDefault="00F64FBD" w:rsidP="00F64FBD">
            <w:pPr>
              <w:spacing w:before="60" w:after="60" w:line="240" w:lineRule="auto"/>
              <w:rPr>
                <w:rFonts w:ascii="Calibri" w:eastAsia="Calibri" w:hAnsi="Calibri" w:cs="Calibri"/>
                <w:i/>
                <w:iCs/>
                <w:lang w:eastAsia="pl-PL"/>
              </w:rPr>
            </w:pPr>
            <w:r w:rsidRPr="00F64FBD">
              <w:rPr>
                <w:rFonts w:ascii="Calibri" w:eastAsia="Calibri" w:hAnsi="Calibri" w:cs="Calibri"/>
                <w:lang w:eastAsia="pl-PL"/>
              </w:rPr>
              <w:t xml:space="preserve">Alokacja nie koresponduje z wskazywanymi wcześniej kwotami. </w:t>
            </w:r>
          </w:p>
        </w:tc>
        <w:tc>
          <w:tcPr>
            <w:tcW w:w="698" w:type="pct"/>
            <w:tcBorders>
              <w:top w:val="single" w:sz="4" w:space="0" w:color="000000"/>
              <w:left w:val="nil"/>
              <w:bottom w:val="single" w:sz="4" w:space="0" w:color="000000"/>
              <w:right w:val="single" w:sz="4" w:space="0" w:color="000000"/>
            </w:tcBorders>
            <w:vAlign w:val="center"/>
          </w:tcPr>
          <w:p w14:paraId="0188BFC3" w14:textId="77777777" w:rsidR="00F64FBD" w:rsidRPr="00F64FBD" w:rsidRDefault="00F64FBD" w:rsidP="00F64FBD">
            <w:pPr>
              <w:spacing w:before="60" w:after="60" w:line="240" w:lineRule="auto"/>
              <w:rPr>
                <w:rFonts w:ascii="Calibri" w:eastAsia="Calibri" w:hAnsi="Calibri" w:cs="Calibri"/>
                <w:bCs/>
                <w:lang w:eastAsia="pl-PL"/>
              </w:rPr>
            </w:pPr>
          </w:p>
        </w:tc>
        <w:tc>
          <w:tcPr>
            <w:tcW w:w="949" w:type="pct"/>
            <w:tcBorders>
              <w:top w:val="single" w:sz="4" w:space="0" w:color="000000"/>
              <w:left w:val="nil"/>
              <w:bottom w:val="single" w:sz="4" w:space="0" w:color="000000"/>
              <w:right w:val="single" w:sz="4" w:space="0" w:color="000000"/>
            </w:tcBorders>
          </w:tcPr>
          <w:p w14:paraId="76314D24"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 xml:space="preserve">Wyjaśnienie </w:t>
            </w:r>
          </w:p>
          <w:p w14:paraId="5C694BD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Kwota wskazana w uwadze dotyczy jedynie wkładu UE. Natomiast, zgodnie z planem finansowym projektu FERS łączna kwota alokacji na zdrowie (wkład UE + wkład krajowy), przewyższa pierwotne ustalenia. Alokacja uwzględnia m.in. dodatkowe działania wspierające reformę systemu opieki psychiatrycznej uzgodnione z Ministerstwem Zdrowia. Należy jednak podkreślić, że warunkiem przeznaczenia takiej alokacji na zdrowie jest uzyskanie akceptacji KE dla proponowanych działań lub zaproponowanie takich, które akceptację KE znajdą, ponieważ w tej chwili zakres wsparcia jest kwestionowany przez KE.</w:t>
            </w:r>
          </w:p>
        </w:tc>
      </w:tr>
      <w:tr w:rsidR="00F64FBD" w:rsidRPr="00F64FBD" w14:paraId="1F1D4F9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8F68641" w14:textId="77777777" w:rsidR="00F64FBD" w:rsidRPr="00F64FBD" w:rsidRDefault="00F64FBD" w:rsidP="00F64FBD">
            <w:pPr>
              <w:numPr>
                <w:ilvl w:val="0"/>
                <w:numId w:val="1"/>
              </w:numPr>
              <w:spacing w:before="60" w:after="60" w:line="240" w:lineRule="auto"/>
              <w:contextualSpacing/>
              <w:rPr>
                <w:rFonts w:ascii="Calibri" w:eastAsia="Calibri" w:hAnsi="Calibri" w:cs="Times New Roman"/>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895E2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Times New Roman" w:hAnsi="Calibri" w:cs="Calibri"/>
                <w:lang w:eastAsia="pl-PL"/>
              </w:rPr>
              <w:t>Aneks 1</w:t>
            </w:r>
            <w:r w:rsidRPr="00F64FBD">
              <w:rPr>
                <w:rFonts w:ascii="Calibri" w:eastAsia="Times New Roman" w:hAnsi="Calibri" w:cs="Calibri"/>
                <w:vertAlign w:val="superscript"/>
                <w:lang w:eastAsia="pl-PL"/>
              </w:rPr>
              <w:footnoteReference w:id="1"/>
            </w:r>
            <w:r w:rsidRPr="00F64FBD">
              <w:rPr>
                <w:rFonts w:ascii="Calibri" w:eastAsia="Times New Roman" w:hAnsi="Calibri" w:cs="Calibri"/>
                <w:lang w:eastAsia="pl-PL"/>
              </w:rPr>
              <w:t>, aneks 2</w:t>
            </w:r>
            <w:r w:rsidRPr="00F64FBD">
              <w:rPr>
                <w:rFonts w:ascii="Calibri" w:eastAsia="Times New Roman" w:hAnsi="Calibri" w:cs="Calibri"/>
                <w:vertAlign w:val="superscript"/>
                <w:lang w:eastAsia="pl-PL"/>
              </w:rPr>
              <w:footnoteReference w:id="2"/>
            </w:r>
            <w:r w:rsidRPr="00F64FBD">
              <w:rPr>
                <w:rFonts w:ascii="Calibri" w:eastAsia="Times New Roman" w:hAnsi="Calibri" w:cs="Calibri"/>
                <w:lang w:eastAsia="pl-PL"/>
              </w:rPr>
              <w:t xml:space="preserve"> </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4EEDA36" w14:textId="77777777" w:rsidR="00F64FBD" w:rsidRPr="00F64FBD" w:rsidRDefault="00F64FBD" w:rsidP="00F64FBD">
            <w:pPr>
              <w:spacing w:before="60" w:after="60" w:line="240" w:lineRule="auto"/>
              <w:rPr>
                <w:rFonts w:ascii="Calibri" w:eastAsia="Calibri" w:hAnsi="Calibri" w:cs="Calibri"/>
                <w:lang w:eastAsia="pl-PL"/>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A3618B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Times New Roman" w:hAnsi="Calibri" w:cs="Calibri"/>
                <w:lang w:eastAsia="pl-PL"/>
              </w:rPr>
              <w:t xml:space="preserve">W aneksie 1 oraz aneksie 2 zostały przywołane odpowiednio „art. 94 rozporządzenia w sprawie wspólnych przepisów”, „art. 95 rozporządzenia w sprawie wspólnych przepisów”. Przywoływane rozporządzenie jest niedookreślone, brak również jest wprowadzonego skrótu, który pozwałaby na jego jednolite stosowanie.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86003AC" w14:textId="77777777" w:rsidR="00F64FBD" w:rsidRPr="00F64FBD" w:rsidRDefault="00F64FBD" w:rsidP="00F64FBD">
            <w:pPr>
              <w:spacing w:before="60" w:after="60" w:line="240" w:lineRule="auto"/>
              <w:rPr>
                <w:rFonts w:ascii="Calibri" w:eastAsia="Times New Roman" w:hAnsi="Calibri" w:cs="Calibri"/>
                <w:lang w:eastAsia="pl-PL"/>
              </w:rPr>
            </w:pPr>
            <w:r w:rsidRPr="00F64FBD">
              <w:rPr>
                <w:rFonts w:ascii="Calibri" w:eastAsia="Times New Roman" w:hAnsi="Calibri" w:cs="Calibri"/>
                <w:lang w:eastAsia="pl-PL"/>
              </w:rPr>
              <w:t xml:space="preserve">Proponuje się aby wskazać w pełnym brzmieniu nazwę rozporządzenia oraz wprowadzić jej skrót - </w:t>
            </w:r>
          </w:p>
          <w:p w14:paraId="06799E6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Times New Roman" w:hAnsi="Calibri" w:cs="Calibri"/>
                <w:lang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hyperlink r:id="rId8" w:history="1">
              <w:r w:rsidRPr="00F64FBD">
                <w:rPr>
                  <w:rFonts w:ascii="Calibri" w:eastAsia="Times New Roman" w:hAnsi="Calibri" w:cs="Calibri"/>
                  <w:lang w:eastAsia="pl-PL"/>
                </w:rPr>
                <w:t>https://eur-lex.europa.eu/legal-</w:t>
              </w:r>
              <w:r w:rsidRPr="00F64FBD">
                <w:rPr>
                  <w:rFonts w:ascii="Calibri" w:eastAsia="Times New Roman" w:hAnsi="Calibri" w:cs="Calibri"/>
                  <w:lang w:eastAsia="pl-PL"/>
                </w:rPr>
                <w:lastRenderedPageBreak/>
                <w:t>content/PL/TXT/?uri=CELEX:32021R1060</w:t>
              </w:r>
            </w:hyperlink>
            <w:r w:rsidRPr="00F64FBD">
              <w:rPr>
                <w:rFonts w:ascii="Calibri" w:eastAsia="Times New Roman" w:hAnsi="Calibri" w:cs="Calibri"/>
                <w:lang w:eastAsia="pl-PL"/>
              </w:rPr>
              <w:t xml:space="preserve">) </w:t>
            </w:r>
          </w:p>
        </w:tc>
        <w:tc>
          <w:tcPr>
            <w:tcW w:w="698" w:type="pct"/>
            <w:tcBorders>
              <w:top w:val="single" w:sz="4" w:space="0" w:color="000000"/>
              <w:left w:val="nil"/>
              <w:bottom w:val="single" w:sz="4" w:space="0" w:color="000000"/>
              <w:right w:val="single" w:sz="4" w:space="0" w:color="000000"/>
            </w:tcBorders>
            <w:vAlign w:val="center"/>
          </w:tcPr>
          <w:p w14:paraId="02BD87E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Times New Roman" w:hAnsi="Calibri" w:cs="Calibri"/>
                <w:lang w:eastAsia="pl-PL"/>
              </w:rPr>
              <w:lastRenderedPageBreak/>
              <w:t>Obecnie dokument nieprecyzyjnie przytacza normy prawne, co może wprowadzić w błąd. Ujednolicenie oznaczeń rozporządzeń pozwoli jednoznaczną ich identyfikację.</w:t>
            </w:r>
          </w:p>
        </w:tc>
        <w:tc>
          <w:tcPr>
            <w:tcW w:w="949" w:type="pct"/>
            <w:tcBorders>
              <w:top w:val="single" w:sz="4" w:space="0" w:color="000000"/>
              <w:left w:val="nil"/>
              <w:bottom w:val="single" w:sz="4" w:space="0" w:color="000000"/>
              <w:right w:val="single" w:sz="4" w:space="0" w:color="000000"/>
            </w:tcBorders>
          </w:tcPr>
          <w:p w14:paraId="3C130674"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40EB54B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Kwestia przywoływanych regulacji unijnych zostanie uporządkowana.</w:t>
            </w:r>
          </w:p>
        </w:tc>
      </w:tr>
      <w:tr w:rsidR="00F64FBD" w:rsidRPr="00F64FBD" w14:paraId="7F7C398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283114C"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B685A" w14:textId="77777777" w:rsidR="00F64FBD" w:rsidRPr="00F64FBD" w:rsidRDefault="00F64FBD" w:rsidP="00F64FBD">
            <w:pPr>
              <w:spacing w:before="60" w:after="60" w:line="240" w:lineRule="auto"/>
              <w:rPr>
                <w:rFonts w:ascii="Calibri" w:eastAsia="Times New Roman" w:hAnsi="Calibri" w:cs="Calibri"/>
                <w:b/>
                <w:bCs/>
                <w:lang w:eastAsia="pl-PL"/>
              </w:rPr>
            </w:pPr>
            <w:r w:rsidRPr="00F64FBD">
              <w:rPr>
                <w:rFonts w:ascii="Calibri" w:eastAsia="Times New Roman" w:hAnsi="Calibri" w:cs="Calibri"/>
                <w:b/>
                <w:bCs/>
                <w:lang w:eastAsia="pl-PL"/>
              </w:rPr>
              <w:t xml:space="preserve">Uwaga generalna do dokumentów: </w:t>
            </w:r>
          </w:p>
          <w:p w14:paraId="371F1312" w14:textId="77777777" w:rsidR="00F64FBD" w:rsidRPr="00F64FBD" w:rsidRDefault="00F64FBD" w:rsidP="00F64FBD">
            <w:pPr>
              <w:spacing w:before="60" w:after="60" w:line="240" w:lineRule="auto"/>
              <w:jc w:val="both"/>
              <w:rPr>
                <w:rFonts w:ascii="Calibri" w:eastAsia="Times New Roman" w:hAnsi="Calibri" w:cs="Calibri"/>
                <w:lang w:eastAsia="pl-PL"/>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E2B733B" w14:textId="77777777" w:rsidR="00F64FBD" w:rsidRPr="00F64FBD" w:rsidRDefault="00F64FBD" w:rsidP="00F64FBD">
            <w:pPr>
              <w:spacing w:before="60" w:after="60" w:line="240" w:lineRule="auto"/>
              <w:rPr>
                <w:rFonts w:ascii="Calibri" w:eastAsia="Calibri" w:hAnsi="Calibri" w:cs="Calibri"/>
                <w:lang w:eastAsia="pl-PL"/>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3F0622C" w14:textId="77777777" w:rsidR="00F64FBD" w:rsidRPr="00F64FBD" w:rsidRDefault="00F64FBD" w:rsidP="00F64FBD">
            <w:pPr>
              <w:spacing w:before="60" w:after="60" w:line="240" w:lineRule="auto"/>
              <w:jc w:val="both"/>
              <w:rPr>
                <w:rFonts w:ascii="Calibri" w:eastAsia="Times New Roman" w:hAnsi="Calibri" w:cs="Calibri"/>
                <w:lang w:eastAsia="pl-PL"/>
              </w:rPr>
            </w:pPr>
            <w:r w:rsidRPr="00F64FBD">
              <w:rPr>
                <w:rFonts w:ascii="Calibri" w:eastAsia="Times New Roman" w:hAnsi="Calibri" w:cs="Calibri"/>
                <w:lang w:eastAsia="pl-PL"/>
              </w:rPr>
              <w:t>Wielokrotnie w dokumentach są przywoływane regulacje unijne, bez konkretnego wskazania ich pełnej nazwy, co w konsekwencji może prowadzić do błędnej interpretacji treści dokumentów. Zatem proponuje się rozważyć dodanie do dokumentu wykazu aktów prawnych wraz z wprowadzeniem adekwatnych skrótów ich nazw. Proponowane rozwiązanie pozwoli zachowanie czytelności oraz spójności w dokumentów.</w:t>
            </w:r>
          </w:p>
          <w:p w14:paraId="57F2ED40" w14:textId="77777777" w:rsidR="00F64FBD" w:rsidRPr="00F64FBD" w:rsidRDefault="00F64FBD" w:rsidP="00F64FBD">
            <w:pPr>
              <w:spacing w:before="60" w:after="60" w:line="240" w:lineRule="auto"/>
              <w:rPr>
                <w:rFonts w:ascii="Calibri" w:eastAsia="Times New Roman" w:hAnsi="Calibri" w:cs="Calibri"/>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D84A417" w14:textId="77777777" w:rsidR="00F64FBD" w:rsidRPr="00F64FBD" w:rsidRDefault="00F64FBD" w:rsidP="00F64FBD">
            <w:pPr>
              <w:spacing w:before="60" w:after="60" w:line="240" w:lineRule="auto"/>
              <w:rPr>
                <w:rFonts w:ascii="Calibri" w:eastAsia="Times New Roman" w:hAnsi="Calibri" w:cs="Calibri"/>
                <w:lang w:eastAsia="pl-PL"/>
              </w:rPr>
            </w:pPr>
          </w:p>
        </w:tc>
        <w:tc>
          <w:tcPr>
            <w:tcW w:w="698" w:type="pct"/>
            <w:tcBorders>
              <w:top w:val="single" w:sz="4" w:space="0" w:color="000000"/>
              <w:left w:val="nil"/>
              <w:bottom w:val="single" w:sz="4" w:space="0" w:color="000000"/>
              <w:right w:val="single" w:sz="4" w:space="0" w:color="000000"/>
            </w:tcBorders>
            <w:vAlign w:val="center"/>
          </w:tcPr>
          <w:p w14:paraId="0497D928" w14:textId="77777777" w:rsidR="00F64FBD" w:rsidRPr="00F64FBD" w:rsidRDefault="00F64FBD" w:rsidP="00F64FBD">
            <w:pPr>
              <w:spacing w:before="60" w:after="60" w:line="240" w:lineRule="auto"/>
              <w:rPr>
                <w:rFonts w:ascii="Calibri" w:eastAsia="Times New Roman" w:hAnsi="Calibri" w:cs="Calibri"/>
                <w:lang w:eastAsia="pl-PL"/>
              </w:rPr>
            </w:pPr>
          </w:p>
        </w:tc>
        <w:tc>
          <w:tcPr>
            <w:tcW w:w="949" w:type="pct"/>
            <w:tcBorders>
              <w:top w:val="single" w:sz="4" w:space="0" w:color="000000"/>
              <w:left w:val="nil"/>
              <w:bottom w:val="single" w:sz="4" w:space="0" w:color="000000"/>
              <w:right w:val="single" w:sz="4" w:space="0" w:color="000000"/>
            </w:tcBorders>
          </w:tcPr>
          <w:p w14:paraId="50727BFE"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p w14:paraId="530B9C69"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lang w:eastAsia="pl-PL"/>
              </w:rPr>
              <w:t>Kwestia przywoływanych regulacji unijnych zostanie uporządkowana.</w:t>
            </w:r>
          </w:p>
        </w:tc>
      </w:tr>
    </w:tbl>
    <w:p w14:paraId="159D0DDF" w14:textId="67CEEF76" w:rsidR="007652E5" w:rsidRDefault="007652E5"/>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3D27137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71F77A2"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D4F8E"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421BBED"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3D33358F"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09A8D35"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7428176C"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Uzasadnienie</w:t>
            </w:r>
          </w:p>
        </w:tc>
        <w:tc>
          <w:tcPr>
            <w:tcW w:w="949" w:type="pct"/>
            <w:tcBorders>
              <w:top w:val="single" w:sz="4" w:space="0" w:color="000000"/>
              <w:left w:val="nil"/>
              <w:bottom w:val="single" w:sz="4" w:space="0" w:color="000000"/>
              <w:right w:val="single" w:sz="4" w:space="0" w:color="000000"/>
            </w:tcBorders>
          </w:tcPr>
          <w:p w14:paraId="41177D1A"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Stanowisko IZ FERS</w:t>
            </w:r>
          </w:p>
        </w:tc>
      </w:tr>
      <w:tr w:rsidR="00F64FBD" w:rsidRPr="00F64FBD" w14:paraId="7D511595" w14:textId="77777777" w:rsidTr="00F64FBD">
        <w:trPr>
          <w:trHeight w:val="375"/>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1F222E25"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Ministerstwo Edukacji i Nauki</w:t>
            </w:r>
          </w:p>
        </w:tc>
      </w:tr>
      <w:tr w:rsidR="00F64FBD" w:rsidRPr="00F64FBD" w14:paraId="1BAEF462"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AB5F4A9"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77B0DE" w14:textId="77777777" w:rsidR="00F64FBD" w:rsidRPr="00F64FBD" w:rsidRDefault="00F64FBD" w:rsidP="00F64FBD">
            <w:pPr>
              <w:keepNext/>
              <w:keepLines/>
              <w:spacing w:before="120" w:after="120" w:line="360" w:lineRule="auto"/>
              <w:outlineLvl w:val="1"/>
              <w:rPr>
                <w:rFonts w:ascii="Calibri" w:eastAsia="Calibri" w:hAnsi="Calibri" w:cs="Calibri"/>
                <w:b/>
                <w:iCs/>
                <w:noProof/>
                <w:lang w:eastAsia="pl-PL"/>
              </w:rPr>
            </w:pPr>
            <w:r w:rsidRPr="00F64FBD">
              <w:rPr>
                <w:rFonts w:ascii="Calibri" w:eastAsia="Calibri" w:hAnsi="Calibri" w:cs="Calibri"/>
                <w:b/>
                <w:lang w:eastAsia="pl-PL"/>
              </w:rPr>
              <w:t>Wykaz skrótów</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7C8F45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
                <w:lang w:eastAsia="pl-PL"/>
              </w:rPr>
              <w:t>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352703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Prośba o korektę redakcyjną skrótu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CA7DA2D"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lang w:eastAsia="pl-PL"/>
              </w:rPr>
              <w:t xml:space="preserve">ZSU </w:t>
            </w:r>
            <w:r w:rsidRPr="00F64FBD">
              <w:rPr>
                <w:rFonts w:ascii="Calibri" w:eastAsia="Calibri" w:hAnsi="Calibri" w:cs="Calibri"/>
                <w:b/>
                <w:lang w:eastAsia="pl-PL"/>
              </w:rPr>
              <w:t>2030</w:t>
            </w:r>
            <w:r w:rsidRPr="00F64FBD">
              <w:rPr>
                <w:rFonts w:ascii="Calibri" w:eastAsia="Calibri" w:hAnsi="Calibri" w:cs="Calibri"/>
                <w:lang w:eastAsia="pl-PL"/>
              </w:rPr>
              <w:t xml:space="preserve"> – Zintegrowana Strategia Umiejętności  2030</w:t>
            </w:r>
          </w:p>
        </w:tc>
        <w:tc>
          <w:tcPr>
            <w:tcW w:w="698" w:type="pct"/>
            <w:tcBorders>
              <w:top w:val="single" w:sz="4" w:space="0" w:color="000000"/>
              <w:left w:val="nil"/>
              <w:bottom w:val="single" w:sz="4" w:space="0" w:color="000000"/>
              <w:right w:val="single" w:sz="4" w:space="0" w:color="000000"/>
            </w:tcBorders>
            <w:vAlign w:val="center"/>
          </w:tcPr>
          <w:p w14:paraId="5E69D54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Ujednolicenie stosowania skrótu w dokumencie</w:t>
            </w:r>
          </w:p>
        </w:tc>
        <w:tc>
          <w:tcPr>
            <w:tcW w:w="949" w:type="pct"/>
            <w:tcBorders>
              <w:top w:val="single" w:sz="4" w:space="0" w:color="000000"/>
              <w:left w:val="nil"/>
              <w:bottom w:val="single" w:sz="4" w:space="0" w:color="000000"/>
              <w:right w:val="single" w:sz="4" w:space="0" w:color="000000"/>
            </w:tcBorders>
          </w:tcPr>
          <w:p w14:paraId="1D27D1F9"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lang w:eastAsia="pl-PL"/>
              </w:rPr>
              <w:t>Uwaga uwzględniona</w:t>
            </w:r>
          </w:p>
        </w:tc>
      </w:tr>
      <w:tr w:rsidR="00F64FBD" w:rsidRPr="00F64FBD" w14:paraId="2AB874C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1E20C8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08327E"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D861198"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12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B5DDDF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Zmiany redakcyjne, dostosowanie terminów do „Zintegrowanej Strategii Umiejętności 2030”.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B184BC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Odpowiedzią na to wyzwanie było stworzenie Zintegrowanej Strategii Umiejętności 2030 (ZSU </w:t>
            </w:r>
            <w:r w:rsidRPr="00F64FBD">
              <w:rPr>
                <w:rFonts w:ascii="Calibri" w:eastAsia="Calibri" w:hAnsi="Calibri" w:cs="Calibri"/>
                <w:b/>
                <w:lang w:eastAsia="pl-PL"/>
              </w:rPr>
              <w:t>2030</w:t>
            </w:r>
            <w:r w:rsidRPr="00F64FBD">
              <w:rPr>
                <w:rFonts w:ascii="Calibri" w:eastAsia="Calibri" w:hAnsi="Calibri" w:cs="Calibri"/>
                <w:lang w:eastAsia="pl-PL"/>
              </w:rPr>
              <w:t>), stanowiącej ramy dla rozwoju umiejętności w Polsce. Działania wskazane w dokumencie uwzględniają m.in. zalecenia CSR na 2019 i 2020</w:t>
            </w:r>
            <w:r w:rsidRPr="00F64FBD">
              <w:rPr>
                <w:rFonts w:ascii="Calibri" w:eastAsia="Calibri" w:hAnsi="Calibri" w:cs="Calibri"/>
                <w:b/>
                <w:lang w:eastAsia="pl-PL"/>
              </w:rPr>
              <w:t xml:space="preserve"> </w:t>
            </w:r>
            <w:r w:rsidRPr="00F64FBD">
              <w:rPr>
                <w:rFonts w:ascii="Calibri" w:eastAsia="Calibri" w:hAnsi="Calibri" w:cs="Calibri"/>
                <w:lang w:eastAsia="pl-PL"/>
              </w:rPr>
              <w:t>r. dla Polski i stanowią podstawę do planowania interwencji w tym obszarze.</w:t>
            </w:r>
          </w:p>
        </w:tc>
        <w:tc>
          <w:tcPr>
            <w:tcW w:w="698" w:type="pct"/>
            <w:tcBorders>
              <w:top w:val="single" w:sz="4" w:space="0" w:color="000000"/>
              <w:left w:val="nil"/>
              <w:bottom w:val="single" w:sz="4" w:space="0" w:color="000000"/>
              <w:right w:val="single" w:sz="4" w:space="0" w:color="000000"/>
            </w:tcBorders>
            <w:vAlign w:val="center"/>
          </w:tcPr>
          <w:p w14:paraId="1E1FFA5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Cyt. Z ZSU 2030: „ZSU 2030 ma status polityki publicznej (ustawa z dnia 15 lipca 2020 r. o zmianie ustawy o zasadach prowadzenia polityki rozwoju oraz niektórych innych ustaw (Dz. U. z 2020 r. poz. 1378)), a zatem określa podstawowe uwarunkowania, cele i kierunki rozwoju kraju w wymiarze społecznym, gospodarczym i przestrzennym w danej dziedzinie lub na danym obszarze, które wynikają bezpośrednio ze Strategii na rzecz Odpowiedzialnego Rozwoju (…) Zapisy ZSU 2030 stanowią zarówno podstawę określenia planów </w:t>
            </w:r>
            <w:r w:rsidRPr="00F64FBD">
              <w:rPr>
                <w:rFonts w:ascii="Calibri" w:eastAsia="Calibri" w:hAnsi="Calibri" w:cs="Calibri"/>
                <w:lang w:eastAsia="pl-PL"/>
              </w:rPr>
              <w:lastRenderedPageBreak/>
              <w:t xml:space="preserve">zagospodarowania funduszy krajowych i europejskich na rzecz rozwoju umiejętności, jak i wspólny układ odniesienia umożliwiający najkorzystniejsze planowanie projektów i programów przez dysponentów poszczególnych części budżetu państwa, jednostki samorządu terytorialnego oraz inne podmioty publiczne i prywatne. Tym samym zapisy ZSU 2030 (część szczegółowa) należy traktować jako merytoryczny drogowskaz dla optymalnej alokacji funduszy krajowych i europejskich na rzecz rozwoju </w:t>
            </w:r>
            <w:r w:rsidRPr="00F64FBD">
              <w:rPr>
                <w:rFonts w:ascii="Calibri" w:eastAsia="Calibri" w:hAnsi="Calibri" w:cs="Calibri"/>
                <w:lang w:eastAsia="pl-PL"/>
              </w:rPr>
              <w:lastRenderedPageBreak/>
              <w:t>umiejętności na poziomie krajowym i regionalnym”</w:t>
            </w:r>
          </w:p>
        </w:tc>
        <w:tc>
          <w:tcPr>
            <w:tcW w:w="949" w:type="pct"/>
            <w:tcBorders>
              <w:top w:val="single" w:sz="4" w:space="0" w:color="000000"/>
              <w:left w:val="nil"/>
              <w:bottom w:val="single" w:sz="4" w:space="0" w:color="000000"/>
              <w:right w:val="single" w:sz="4" w:space="0" w:color="000000"/>
            </w:tcBorders>
          </w:tcPr>
          <w:p w14:paraId="4BD3CEE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lastRenderedPageBreak/>
              <w:t>Uwaga częściowo uwzględniona</w:t>
            </w:r>
          </w:p>
          <w:p w14:paraId="17B5FC1E" w14:textId="77777777" w:rsidR="00F64FBD" w:rsidRPr="00F64FBD" w:rsidRDefault="00F64FBD" w:rsidP="00F64FBD">
            <w:pPr>
              <w:spacing w:before="60" w:after="60"/>
              <w:rPr>
                <w:rFonts w:ascii="Calibri" w:eastAsia="Calibri" w:hAnsi="Calibri" w:cs="Calibri"/>
                <w:b/>
                <w:lang w:eastAsia="pl-PL"/>
              </w:rPr>
            </w:pPr>
          </w:p>
          <w:p w14:paraId="3B95D035"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b/>
                <w:lang w:eastAsia="pl-PL"/>
              </w:rPr>
              <w:t xml:space="preserve">Wyjaśnienie </w:t>
            </w:r>
            <w:r w:rsidRPr="00F64FBD">
              <w:rPr>
                <w:rFonts w:ascii="Calibri" w:eastAsia="Calibri" w:hAnsi="Calibri" w:cs="Calibri"/>
                <w:lang w:eastAsia="pl-PL"/>
              </w:rPr>
              <w:t>– w kontekście zawartych niżej propozycji wykreślenia terminu ‘’kompetencje’’</w:t>
            </w:r>
          </w:p>
          <w:p w14:paraId="7D615BC4" w14:textId="77777777" w:rsidR="00F64FBD" w:rsidRPr="00F64FBD" w:rsidRDefault="00F64FBD" w:rsidP="00F64FBD">
            <w:pPr>
              <w:spacing w:before="60" w:after="60"/>
              <w:rPr>
                <w:rFonts w:ascii="Calibri" w:eastAsia="Calibri" w:hAnsi="Calibri" w:cs="Calibri"/>
                <w:lang w:eastAsia="pl-PL"/>
              </w:rPr>
            </w:pPr>
          </w:p>
          <w:p w14:paraId="1B0A583B"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Termin ‘’kompetencje’’ pojawia się zarówno w ZSU 2030, jak i w dokumentach unijnych (m.in. zaleceniu Rady dot. ERK). Jest także pojęciem funkcjonującym od lat w obszarze funduszy i w powszechnym języku, gdy jest mowa o rozwoju danej osoby.  Dlatego też MFiPR proponuje pozostawienie terminu ‘’kompetencje’’ i dodanie pojęcia ‘’umiejętności’’, tak aby uwzględnić pełen zakres pojęciowy.</w:t>
            </w:r>
          </w:p>
          <w:p w14:paraId="76E783CE" w14:textId="77777777" w:rsidR="00F64FBD" w:rsidRPr="00F64FBD" w:rsidRDefault="00F64FBD" w:rsidP="00F64FBD">
            <w:pPr>
              <w:spacing w:before="60" w:after="60" w:line="240" w:lineRule="auto"/>
              <w:rPr>
                <w:rFonts w:ascii="Calibri" w:eastAsia="Calibri" w:hAnsi="Calibri" w:cs="Calibri"/>
                <w:b/>
                <w:lang w:eastAsia="pl-PL"/>
              </w:rPr>
            </w:pPr>
          </w:p>
        </w:tc>
      </w:tr>
      <w:tr w:rsidR="00F64FBD" w:rsidRPr="00F64FBD" w14:paraId="2C01ECD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16451A8"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D5454"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EB8DA22"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12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495117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Zmiana redakcyjna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5CCF6B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Zgodnie z kierunkami wskazanymi w ZSU </w:t>
            </w:r>
            <w:r w:rsidRPr="00F64FBD">
              <w:rPr>
                <w:rFonts w:ascii="Calibri" w:eastAsia="Calibri" w:hAnsi="Calibri" w:cs="Calibri"/>
                <w:b/>
                <w:lang w:eastAsia="pl-PL"/>
              </w:rPr>
              <w:t>2030</w:t>
            </w:r>
            <w:r w:rsidRPr="00F64FBD">
              <w:rPr>
                <w:rFonts w:ascii="Calibri" w:eastAsia="Calibri" w:hAnsi="Calibri" w:cs="Calibri"/>
                <w:lang w:eastAsia="pl-PL"/>
              </w:rPr>
              <w:t>, potrzebne jest wsparcie w zakresie doskonalenia kompetencji kadr oświaty, a także unowocześnienia i rozwijania  metodyk  kształcenia, szczególnie w obszarze kompetencji kluczowych i kwalifikacji dostosowanych do potrzeb rynku pracy.</w:t>
            </w:r>
          </w:p>
        </w:tc>
        <w:tc>
          <w:tcPr>
            <w:tcW w:w="698" w:type="pct"/>
            <w:tcBorders>
              <w:top w:val="single" w:sz="4" w:space="0" w:color="000000"/>
              <w:left w:val="nil"/>
              <w:bottom w:val="single" w:sz="4" w:space="0" w:color="000000"/>
              <w:right w:val="single" w:sz="4" w:space="0" w:color="000000"/>
            </w:tcBorders>
            <w:vAlign w:val="center"/>
          </w:tcPr>
          <w:p w14:paraId="0322785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Ujednolicenie stosowania skrótu w dokumencie</w:t>
            </w:r>
          </w:p>
        </w:tc>
        <w:tc>
          <w:tcPr>
            <w:tcW w:w="949" w:type="pct"/>
            <w:tcBorders>
              <w:top w:val="single" w:sz="4" w:space="0" w:color="000000"/>
              <w:left w:val="nil"/>
              <w:bottom w:val="single" w:sz="4" w:space="0" w:color="000000"/>
              <w:right w:val="single" w:sz="4" w:space="0" w:color="000000"/>
            </w:tcBorders>
          </w:tcPr>
          <w:p w14:paraId="5C6F1192"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6093DB30"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0E742E0"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FD7E9E"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1EF34CF"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13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0C9D8F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Zmiana redakcyjna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A96626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Jednym z celów określonych ZSU </w:t>
            </w:r>
            <w:r w:rsidRPr="00F64FBD">
              <w:rPr>
                <w:rFonts w:ascii="Calibri" w:eastAsia="Calibri" w:hAnsi="Calibri" w:cs="Calibri"/>
                <w:b/>
                <w:lang w:eastAsia="pl-PL"/>
              </w:rPr>
              <w:t>2030</w:t>
            </w:r>
            <w:r w:rsidRPr="00F64FBD">
              <w:rPr>
                <w:rFonts w:ascii="Calibri" w:eastAsia="Calibri" w:hAnsi="Calibri" w:cs="Calibri"/>
                <w:lang w:eastAsia="pl-PL"/>
              </w:rPr>
              <w:t xml:space="preserve"> jest zapewnienie doradztwa dla wszystkich grup społecznych i zawodowych, w tym upowszechnianie wiedzy o ZSK i możliwościach podnoszenia kwalifikacji.</w:t>
            </w:r>
          </w:p>
        </w:tc>
        <w:tc>
          <w:tcPr>
            <w:tcW w:w="698" w:type="pct"/>
            <w:tcBorders>
              <w:top w:val="single" w:sz="4" w:space="0" w:color="000000"/>
              <w:left w:val="nil"/>
              <w:bottom w:val="single" w:sz="4" w:space="0" w:color="000000"/>
              <w:right w:val="single" w:sz="4" w:space="0" w:color="000000"/>
            </w:tcBorders>
            <w:vAlign w:val="center"/>
          </w:tcPr>
          <w:p w14:paraId="564A43B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Ujednolicenie stosowania skrótu w dokumencie</w:t>
            </w:r>
          </w:p>
        </w:tc>
        <w:tc>
          <w:tcPr>
            <w:tcW w:w="949" w:type="pct"/>
            <w:tcBorders>
              <w:top w:val="single" w:sz="4" w:space="0" w:color="000000"/>
              <w:left w:val="nil"/>
              <w:bottom w:val="single" w:sz="4" w:space="0" w:color="000000"/>
              <w:right w:val="single" w:sz="4" w:space="0" w:color="000000"/>
            </w:tcBorders>
          </w:tcPr>
          <w:p w14:paraId="7A13B1A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0889F82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34CBA33"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8FF05F"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A054F0C"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12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8B62D5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Zmiany redakcyjne, dostosowanie terminów do „Zintegrowanej Strategii Umiejętności 2030”.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FF736D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Szereg opracowań wskazuje na </w:t>
            </w:r>
            <w:r w:rsidRPr="00F64FBD">
              <w:rPr>
                <w:rFonts w:ascii="Calibri" w:eastAsia="Calibri" w:hAnsi="Calibri" w:cs="Calibri"/>
                <w:b/>
                <w:strike/>
                <w:lang w:eastAsia="pl-PL"/>
              </w:rPr>
              <w:t>istniejący od dawna</w:t>
            </w:r>
            <w:r w:rsidRPr="00F64FBD">
              <w:rPr>
                <w:rFonts w:ascii="Calibri" w:eastAsia="Calibri" w:hAnsi="Calibri" w:cs="Calibri"/>
                <w:lang w:eastAsia="pl-PL"/>
              </w:rPr>
              <w:t xml:space="preserve"> problem niedostosowania kwalifikacji i </w:t>
            </w:r>
            <w:r w:rsidRPr="00F64FBD">
              <w:rPr>
                <w:rFonts w:ascii="Calibri" w:eastAsia="Calibri" w:hAnsi="Calibri" w:cs="Calibri"/>
                <w:b/>
                <w:strike/>
                <w:lang w:eastAsia="pl-PL"/>
              </w:rPr>
              <w:t>kompetencji</w:t>
            </w:r>
            <w:r w:rsidRPr="00F64FBD">
              <w:rPr>
                <w:rFonts w:ascii="Calibri" w:eastAsia="Calibri" w:hAnsi="Calibri" w:cs="Calibri"/>
                <w:lang w:eastAsia="pl-PL"/>
              </w:rPr>
              <w:t xml:space="preserve"> </w:t>
            </w:r>
            <w:r w:rsidRPr="00F64FBD">
              <w:rPr>
                <w:rFonts w:ascii="Calibri" w:eastAsia="Calibri" w:hAnsi="Calibri" w:cs="Calibri"/>
                <w:b/>
                <w:lang w:eastAsia="pl-PL"/>
              </w:rPr>
              <w:t>umiejętności</w:t>
            </w:r>
            <w:r w:rsidRPr="00F64FBD">
              <w:rPr>
                <w:rFonts w:ascii="Calibri" w:eastAsia="Calibri" w:hAnsi="Calibri" w:cs="Calibri"/>
                <w:lang w:eastAsia="pl-PL"/>
              </w:rPr>
              <w:t xml:space="preserve"> do potrzeb rynku pracy. Brak </w:t>
            </w:r>
            <w:r w:rsidRPr="00F64FBD">
              <w:rPr>
                <w:rFonts w:ascii="Calibri" w:eastAsia="Calibri" w:hAnsi="Calibri" w:cs="Calibri"/>
                <w:b/>
                <w:strike/>
                <w:lang w:eastAsia="pl-PL"/>
              </w:rPr>
              <w:t>robotników wykwalifikowanych i pracowników technicznych</w:t>
            </w:r>
            <w:r w:rsidRPr="00F64FBD">
              <w:rPr>
                <w:rFonts w:ascii="Calibri" w:eastAsia="Calibri" w:hAnsi="Calibri" w:cs="Calibri"/>
                <w:lang w:eastAsia="pl-PL"/>
              </w:rPr>
              <w:t xml:space="preserve"> </w:t>
            </w:r>
            <w:r w:rsidRPr="00F64FBD">
              <w:rPr>
                <w:rFonts w:ascii="Calibri" w:eastAsia="Calibri" w:hAnsi="Calibri" w:cs="Calibri"/>
                <w:b/>
                <w:lang w:eastAsia="pl-PL"/>
              </w:rPr>
              <w:t>pracowników z odpowiednimi umiejętnościami</w:t>
            </w:r>
            <w:r w:rsidRPr="00F64FBD">
              <w:rPr>
                <w:rFonts w:ascii="Calibri" w:eastAsia="Calibri" w:hAnsi="Calibri" w:cs="Calibri"/>
                <w:lang w:eastAsia="pl-PL"/>
              </w:rPr>
              <w:t xml:space="preserve">  spowodowany jest spadającym odsetkiem osób z wykształceniem zasadniczym zawodowym lub zasadniczym branżowym (z 28,0% w 2008 do 24,8% w 2019 r., BDL GUS). </w:t>
            </w:r>
            <w:r w:rsidRPr="00F64FBD">
              <w:rPr>
                <w:rFonts w:ascii="Calibri" w:eastAsia="Calibri" w:hAnsi="Calibri" w:cs="Calibri"/>
                <w:color w:val="000000"/>
                <w:lang w:eastAsia="pl-PL"/>
              </w:rPr>
              <w:t xml:space="preserve">Barierą w rozwoju kształcenia </w:t>
            </w:r>
            <w:r w:rsidRPr="00F64FBD">
              <w:rPr>
                <w:rFonts w:ascii="Calibri" w:eastAsia="Calibri" w:hAnsi="Calibri" w:cs="Calibri"/>
                <w:b/>
                <w:strike/>
                <w:color w:val="000000"/>
                <w:lang w:eastAsia="pl-PL"/>
              </w:rPr>
              <w:t>branżowego</w:t>
            </w:r>
            <w:r w:rsidRPr="00F64FBD">
              <w:rPr>
                <w:rFonts w:ascii="Calibri" w:eastAsia="Calibri" w:hAnsi="Calibri" w:cs="Calibri"/>
                <w:color w:val="000000"/>
                <w:lang w:eastAsia="pl-PL"/>
              </w:rPr>
              <w:t xml:space="preserve"> </w:t>
            </w:r>
            <w:r w:rsidRPr="00F64FBD">
              <w:rPr>
                <w:rFonts w:ascii="Calibri" w:eastAsia="Calibri" w:hAnsi="Calibri" w:cs="Calibri"/>
                <w:b/>
                <w:color w:val="000000"/>
                <w:lang w:eastAsia="pl-PL"/>
              </w:rPr>
              <w:t>zawodowego</w:t>
            </w:r>
            <w:r w:rsidRPr="00F64FBD">
              <w:rPr>
                <w:rFonts w:ascii="Calibri" w:eastAsia="Calibri" w:hAnsi="Calibri" w:cs="Calibri"/>
                <w:color w:val="000000"/>
                <w:lang w:eastAsia="pl-PL"/>
              </w:rPr>
              <w:t xml:space="preserve"> są między innymi </w:t>
            </w:r>
            <w:r w:rsidRPr="00F64FBD">
              <w:rPr>
                <w:rFonts w:ascii="Calibri" w:eastAsia="Calibri" w:hAnsi="Calibri" w:cs="Calibri"/>
                <w:b/>
                <w:strike/>
                <w:color w:val="000000"/>
                <w:lang w:eastAsia="pl-PL"/>
              </w:rPr>
              <w:t>negatywne</w:t>
            </w:r>
            <w:r w:rsidRPr="00F64FBD">
              <w:rPr>
                <w:rFonts w:ascii="Calibri" w:eastAsia="Calibri" w:hAnsi="Calibri" w:cs="Calibri"/>
                <w:color w:val="000000"/>
                <w:lang w:eastAsia="pl-PL"/>
              </w:rPr>
              <w:t xml:space="preserve"> stereotypy, niewystarczająca jakość kształcenia oraz niedostatki doradztwa zawodowego w szkołach podstawowych.</w:t>
            </w:r>
          </w:p>
        </w:tc>
        <w:tc>
          <w:tcPr>
            <w:tcW w:w="698" w:type="pct"/>
            <w:tcBorders>
              <w:top w:val="single" w:sz="4" w:space="0" w:color="000000"/>
              <w:left w:val="nil"/>
              <w:bottom w:val="single" w:sz="4" w:space="0" w:color="000000"/>
              <w:right w:val="single" w:sz="4" w:space="0" w:color="000000"/>
            </w:tcBorders>
            <w:vAlign w:val="center"/>
          </w:tcPr>
          <w:p w14:paraId="2A0042E1"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„Zintegrowana Strategia Umiejętności 2030” termin „umiejętności” oznacza zdolność do prawidłowego i sprawnego wykonywania określonego rodzaju czynności, zadania lub funkcji. Przez prawidłowe wykonywanie rozumie się wykorzystywanie w działaniu odpowiedniej wiedzy teoretycznej i praktycznej oraz stosowanie się do norm społecznych, w szczególności odnoszących się do danego rodzaju działalności. Przyjęta definicja umiejętności jest zbieżna z zaleceniami </w:t>
            </w:r>
            <w:r w:rsidRPr="00F64FBD">
              <w:rPr>
                <w:rFonts w:ascii="Calibri" w:eastAsia="Calibri" w:hAnsi="Calibri" w:cs="Calibri"/>
                <w:lang w:eastAsia="pl-PL"/>
              </w:rPr>
              <w:lastRenderedPageBreak/>
              <w:t>Parlamentu Europejskiego i Rady w sprawie Europejskiej Ramy Kwalifikacji (ERK) oraz z definicją przyjętą przez Organizację Współpracy Gospodarczej i Rozwoju (OECD). Zarówno w polskiej, jak i w międzynarodowych definicjach tego pojęcia wiedza i postawy stanowią integralny komponent rozwoju i wykorzystywania umiejętności.</w:t>
            </w:r>
          </w:p>
          <w:p w14:paraId="67128AF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Dostosowano nazewnictwo.</w:t>
            </w:r>
          </w:p>
        </w:tc>
        <w:tc>
          <w:tcPr>
            <w:tcW w:w="949" w:type="pct"/>
            <w:tcBorders>
              <w:top w:val="single" w:sz="4" w:space="0" w:color="000000"/>
              <w:left w:val="nil"/>
              <w:bottom w:val="single" w:sz="4" w:space="0" w:color="000000"/>
              <w:right w:val="single" w:sz="4" w:space="0" w:color="000000"/>
            </w:tcBorders>
          </w:tcPr>
          <w:p w14:paraId="4D6A7F79"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lastRenderedPageBreak/>
              <w:t>Uwaga częściowo uwzględniona</w:t>
            </w:r>
          </w:p>
          <w:p w14:paraId="09A918F5"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Nie uwzględniono uwagi związanej z wykreśleniem słowa ‘’negatywne’’. Stereotypy, które stanowią barierę w rozwoju kształcenia zawodowego są negatywne. </w:t>
            </w:r>
          </w:p>
          <w:p w14:paraId="372F13DF" w14:textId="77777777" w:rsidR="00F64FBD" w:rsidRPr="00F64FBD" w:rsidRDefault="00F64FBD" w:rsidP="00F64FBD">
            <w:pPr>
              <w:spacing w:before="60" w:after="60"/>
              <w:rPr>
                <w:rFonts w:ascii="Calibri" w:eastAsia="Calibri" w:hAnsi="Calibri" w:cs="Calibri"/>
                <w:b/>
                <w:lang w:eastAsia="pl-PL"/>
              </w:rPr>
            </w:pPr>
          </w:p>
          <w:p w14:paraId="241A1393"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b/>
                <w:lang w:eastAsia="pl-PL"/>
              </w:rPr>
              <w:t xml:space="preserve">Wyjaśnienie </w:t>
            </w:r>
            <w:r w:rsidRPr="00F64FBD">
              <w:rPr>
                <w:rFonts w:ascii="Calibri" w:eastAsia="Calibri" w:hAnsi="Calibri" w:cs="Calibri"/>
                <w:lang w:eastAsia="pl-PL"/>
              </w:rPr>
              <w:t>– w kontekście propozycji wykreślenia terminu ‘’kompetencje’’</w:t>
            </w:r>
          </w:p>
          <w:p w14:paraId="176DC5C6" w14:textId="77777777" w:rsidR="00F64FBD" w:rsidRPr="00F64FBD" w:rsidRDefault="00F64FBD" w:rsidP="00F64FBD">
            <w:pPr>
              <w:spacing w:before="60" w:after="60"/>
              <w:rPr>
                <w:rFonts w:ascii="Calibri" w:eastAsia="Calibri" w:hAnsi="Calibri" w:cs="Calibri"/>
                <w:lang w:eastAsia="pl-PL"/>
              </w:rPr>
            </w:pPr>
          </w:p>
          <w:p w14:paraId="6948E876"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Termin ‘’kompetencje’’ pojawia się zarówno w ZSU 2030, jak i w dokumentach unijnych (m.in. zaleceniu Rady dot. ERK). Jest także pojęciem funkcjonującym od lat w obszarze funduszy i w powszechnym języku, gdy jest mowa o rozwoju danej osoby.  Dlatego też MFiPR proponuje pozostawienie terminu ‘’kompetencje’’ i dodanie pojęcia ‘’umiejętności’’, </w:t>
            </w:r>
            <w:r w:rsidRPr="00F64FBD">
              <w:rPr>
                <w:rFonts w:ascii="Calibri" w:eastAsia="Calibri" w:hAnsi="Calibri" w:cs="Calibri"/>
                <w:lang w:eastAsia="pl-PL"/>
              </w:rPr>
              <w:lastRenderedPageBreak/>
              <w:t>tak aby uwzględnić pełen zakres pojęciowy.</w:t>
            </w:r>
          </w:p>
          <w:p w14:paraId="2D0AE52A" w14:textId="77777777" w:rsidR="00F64FBD" w:rsidRPr="00F64FBD" w:rsidRDefault="00F64FBD" w:rsidP="00F64FBD">
            <w:pPr>
              <w:spacing w:before="60" w:after="60"/>
              <w:rPr>
                <w:rFonts w:ascii="Calibri" w:eastAsia="Calibri" w:hAnsi="Calibri" w:cs="Calibri"/>
                <w:highlight w:val="yellow"/>
                <w:lang w:eastAsia="pl-PL"/>
              </w:rPr>
            </w:pPr>
          </w:p>
          <w:p w14:paraId="16063E1F" w14:textId="77777777" w:rsidR="00F64FBD" w:rsidRPr="00F64FBD" w:rsidRDefault="00F64FBD" w:rsidP="00F64FBD">
            <w:pPr>
              <w:spacing w:before="60" w:after="60" w:line="240" w:lineRule="auto"/>
              <w:rPr>
                <w:rFonts w:ascii="Calibri" w:eastAsia="Calibri" w:hAnsi="Calibri" w:cs="Calibri"/>
                <w:lang w:eastAsia="pl-PL"/>
              </w:rPr>
            </w:pPr>
          </w:p>
        </w:tc>
      </w:tr>
      <w:tr w:rsidR="00F64FBD" w:rsidRPr="00F64FBD" w14:paraId="669F1420"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0013E7E"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C73134"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6B77208"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12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69E641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Zmiany redakcyjne, dostosowanie terminów do „Zintegrowanej Strategii Umiejętności 2030”.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5728F4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Niski wskaźnik udziału osób dorosłych w kształceniu nie jest równoznaczny z małym zainteresowaniem </w:t>
            </w:r>
            <w:r w:rsidRPr="00F64FBD">
              <w:rPr>
                <w:rFonts w:ascii="Calibri" w:eastAsia="Calibri" w:hAnsi="Calibri" w:cs="Calibri"/>
                <w:b/>
                <w:strike/>
                <w:lang w:eastAsia="pl-PL"/>
              </w:rPr>
              <w:t>do</w:t>
            </w:r>
            <w:r w:rsidRPr="00F64FBD">
              <w:rPr>
                <w:rFonts w:ascii="Calibri" w:eastAsia="Calibri" w:hAnsi="Calibri" w:cs="Calibri"/>
                <w:b/>
                <w:lang w:eastAsia="pl-PL"/>
              </w:rPr>
              <w:t xml:space="preserve"> </w:t>
            </w:r>
            <w:r w:rsidRPr="00F64FBD">
              <w:rPr>
                <w:rFonts w:ascii="Calibri" w:eastAsia="Calibri" w:hAnsi="Calibri" w:cs="Calibri"/>
                <w:b/>
                <w:strike/>
                <w:lang w:eastAsia="pl-PL"/>
              </w:rPr>
              <w:t>podnoszenia</w:t>
            </w:r>
            <w:r w:rsidRPr="00F64FBD">
              <w:rPr>
                <w:rFonts w:ascii="Calibri" w:eastAsia="Calibri" w:hAnsi="Calibri" w:cs="Calibri"/>
                <w:lang w:eastAsia="pl-PL"/>
              </w:rPr>
              <w:t xml:space="preserve"> </w:t>
            </w:r>
            <w:r w:rsidRPr="00F64FBD">
              <w:rPr>
                <w:rFonts w:ascii="Calibri" w:eastAsia="Calibri" w:hAnsi="Calibri" w:cs="Calibri"/>
                <w:b/>
                <w:lang w:eastAsia="pl-PL"/>
              </w:rPr>
              <w:t xml:space="preserve">podnoszeniem </w:t>
            </w:r>
            <w:r w:rsidRPr="00F64FBD">
              <w:rPr>
                <w:rFonts w:ascii="Calibri" w:eastAsia="Calibri" w:hAnsi="Calibri" w:cs="Calibri"/>
                <w:b/>
                <w:strike/>
                <w:lang w:eastAsia="pl-PL"/>
              </w:rPr>
              <w:t>kompetencji</w:t>
            </w:r>
            <w:r w:rsidRPr="00F64FBD">
              <w:rPr>
                <w:rFonts w:ascii="Calibri" w:eastAsia="Calibri" w:hAnsi="Calibri" w:cs="Calibri"/>
                <w:b/>
                <w:lang w:eastAsia="pl-PL"/>
              </w:rPr>
              <w:t xml:space="preserve"> umiejętności</w:t>
            </w:r>
            <w:r w:rsidRPr="00F64FBD">
              <w:rPr>
                <w:rFonts w:ascii="Calibri" w:eastAsia="Calibri" w:hAnsi="Calibri" w:cs="Calibri"/>
                <w:lang w:eastAsia="pl-PL"/>
              </w:rPr>
              <w:t xml:space="preserve"> i </w:t>
            </w:r>
            <w:r w:rsidRPr="00F64FBD">
              <w:rPr>
                <w:rFonts w:ascii="Calibri" w:eastAsia="Calibri" w:hAnsi="Calibri" w:cs="Calibri"/>
                <w:b/>
                <w:lang w:eastAsia="pl-PL"/>
              </w:rPr>
              <w:t>nabywaniem</w:t>
            </w:r>
            <w:r w:rsidRPr="00F64FBD">
              <w:rPr>
                <w:rFonts w:ascii="Calibri" w:eastAsia="Calibri" w:hAnsi="Calibri" w:cs="Calibri"/>
                <w:lang w:eastAsia="pl-PL"/>
              </w:rPr>
              <w:t xml:space="preserve"> kwalifikacji przez osoby dorosłe.</w:t>
            </w:r>
          </w:p>
        </w:tc>
        <w:tc>
          <w:tcPr>
            <w:tcW w:w="698" w:type="pct"/>
            <w:tcBorders>
              <w:top w:val="single" w:sz="4" w:space="0" w:color="000000"/>
              <w:left w:val="nil"/>
              <w:bottom w:val="single" w:sz="4" w:space="0" w:color="000000"/>
              <w:right w:val="single" w:sz="4" w:space="0" w:color="000000"/>
            </w:tcBorders>
            <w:vAlign w:val="center"/>
          </w:tcPr>
          <w:p w14:paraId="56EECD10"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Uzasadnienie jak wyżej</w:t>
            </w:r>
          </w:p>
        </w:tc>
        <w:tc>
          <w:tcPr>
            <w:tcW w:w="949" w:type="pct"/>
            <w:tcBorders>
              <w:top w:val="single" w:sz="4" w:space="0" w:color="000000"/>
              <w:left w:val="nil"/>
              <w:bottom w:val="single" w:sz="4" w:space="0" w:color="000000"/>
              <w:right w:val="single" w:sz="4" w:space="0" w:color="000000"/>
            </w:tcBorders>
          </w:tcPr>
          <w:p w14:paraId="223DC2D8"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b/>
                <w:lang w:eastAsia="pl-PL"/>
              </w:rPr>
              <w:t>Uwaga uwzględniona</w:t>
            </w:r>
            <w:r w:rsidRPr="00F64FBD">
              <w:rPr>
                <w:rFonts w:ascii="Calibri" w:eastAsia="Calibri" w:hAnsi="Calibri" w:cs="Calibri"/>
                <w:lang w:eastAsia="pl-PL"/>
              </w:rPr>
              <w:t xml:space="preserve"> w zakresie zmiany redakcyjnej. </w:t>
            </w:r>
          </w:p>
          <w:p w14:paraId="36689EC1" w14:textId="77777777" w:rsidR="00F64FBD" w:rsidRPr="00F64FBD" w:rsidRDefault="00F64FBD" w:rsidP="00F64FBD">
            <w:pPr>
              <w:spacing w:before="60" w:after="60"/>
              <w:rPr>
                <w:rFonts w:ascii="Calibri" w:eastAsia="Calibri" w:hAnsi="Calibri" w:cs="Calibri"/>
                <w:highlight w:val="yellow"/>
                <w:lang w:eastAsia="pl-PL"/>
              </w:rPr>
            </w:pPr>
            <w:r w:rsidRPr="00F64FBD">
              <w:rPr>
                <w:rFonts w:ascii="Calibri" w:eastAsia="Calibri" w:hAnsi="Calibri" w:cs="Calibri"/>
                <w:lang w:eastAsia="pl-PL"/>
              </w:rPr>
              <w:t xml:space="preserve">Kompetencje – </w:t>
            </w:r>
            <w:r w:rsidRPr="00F64FBD">
              <w:rPr>
                <w:rFonts w:ascii="Calibri" w:eastAsia="Calibri" w:hAnsi="Calibri" w:cs="Calibri"/>
                <w:b/>
                <w:lang w:eastAsia="pl-PL"/>
              </w:rPr>
              <w:t>wyjaśnienie jak wyżej.</w:t>
            </w:r>
          </w:p>
        </w:tc>
      </w:tr>
      <w:tr w:rsidR="00F64FBD" w:rsidRPr="00F64FBD" w14:paraId="6078609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FD3EA6F"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D5AA38"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2F016F6"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position w:val="-1"/>
              </w:rPr>
              <w:t>13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FADB58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6190369"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Bilans Kapitału Ludzkiego wskazuje, że aż 80% osób w wieku 25–64 rozwijało swoje kompetencje w ciągu 12 miesięcy przed badaniem. O ile jedynie niewielki odsetek </w:t>
            </w:r>
            <w:r w:rsidRPr="00F64FBD">
              <w:rPr>
                <w:rFonts w:ascii="Calibri" w:eastAsia="Calibri" w:hAnsi="Calibri" w:cs="Calibri"/>
                <w:b/>
                <w:position w:val="-1"/>
              </w:rPr>
              <w:t>dorosłych</w:t>
            </w:r>
            <w:r w:rsidRPr="00F64FBD">
              <w:rPr>
                <w:rFonts w:ascii="Calibri" w:eastAsia="Calibri" w:hAnsi="Calibri" w:cs="Calibri"/>
                <w:position w:val="-1"/>
              </w:rPr>
              <w:t xml:space="preserve"> Polaków kształci się formalnie (np. w szkołach dla dorosłych – jedynie 1%), to aż 70% zadeklarowało, że rozwija kompetencje we własnym zakresie, a 51% wykorzystuje w tym celu Internet. By </w:t>
            </w:r>
            <w:r w:rsidRPr="00F64FBD">
              <w:rPr>
                <w:rFonts w:ascii="Calibri" w:eastAsia="Calibri" w:hAnsi="Calibri" w:cs="Calibri"/>
                <w:b/>
                <w:strike/>
                <w:position w:val="-1"/>
              </w:rPr>
              <w:t>poprawić uczestnictwo w</w:t>
            </w:r>
            <w:r w:rsidRPr="00F64FBD">
              <w:rPr>
                <w:rFonts w:ascii="Calibri" w:eastAsia="Calibri" w:hAnsi="Calibri" w:cs="Calibri"/>
                <w:position w:val="-1"/>
              </w:rPr>
              <w:t xml:space="preserve"> </w:t>
            </w:r>
            <w:r w:rsidRPr="00F64FBD">
              <w:rPr>
                <w:rFonts w:ascii="Calibri" w:eastAsia="Calibri" w:hAnsi="Calibri" w:cs="Calibri"/>
                <w:b/>
                <w:position w:val="-1"/>
              </w:rPr>
              <w:t>większa niż obecnie liczba dorosłych Polaków korzystała ze</w:t>
            </w:r>
            <w:r w:rsidRPr="00F64FBD">
              <w:rPr>
                <w:rFonts w:ascii="Calibri" w:eastAsia="Calibri" w:hAnsi="Calibri" w:cs="Calibri"/>
                <w:position w:val="-1"/>
              </w:rPr>
              <w:t xml:space="preserve"> </w:t>
            </w:r>
            <w:r w:rsidRPr="00F64FBD">
              <w:rPr>
                <w:rFonts w:ascii="Calibri" w:eastAsia="Calibri" w:hAnsi="Calibri" w:cs="Calibri"/>
                <w:b/>
                <w:strike/>
                <w:position w:val="-1"/>
              </w:rPr>
              <w:t>bardziej</w:t>
            </w:r>
            <w:r w:rsidRPr="00F64FBD">
              <w:rPr>
                <w:rFonts w:ascii="Calibri" w:eastAsia="Calibri" w:hAnsi="Calibri" w:cs="Calibri"/>
                <w:position w:val="-1"/>
              </w:rPr>
              <w:t xml:space="preserve"> zorganizowanych </w:t>
            </w:r>
            <w:r w:rsidRPr="00F64FBD">
              <w:rPr>
                <w:rFonts w:ascii="Calibri" w:eastAsia="Calibri" w:hAnsi="Calibri" w:cs="Calibri"/>
                <w:b/>
                <w:strike/>
                <w:position w:val="-1"/>
              </w:rPr>
              <w:t>formach</w:t>
            </w:r>
            <w:r w:rsidRPr="00F64FBD">
              <w:rPr>
                <w:rFonts w:ascii="Calibri" w:eastAsia="Calibri" w:hAnsi="Calibri" w:cs="Calibri"/>
                <w:position w:val="-1"/>
              </w:rPr>
              <w:t xml:space="preserve"> </w:t>
            </w:r>
            <w:r w:rsidRPr="00F64FBD">
              <w:rPr>
                <w:rFonts w:ascii="Calibri" w:eastAsia="Calibri" w:hAnsi="Calibri" w:cs="Calibri"/>
                <w:b/>
                <w:position w:val="-1"/>
              </w:rPr>
              <w:t>form</w:t>
            </w:r>
            <w:r w:rsidRPr="00F64FBD">
              <w:rPr>
                <w:rFonts w:ascii="Calibri" w:eastAsia="Calibri" w:hAnsi="Calibri" w:cs="Calibri"/>
                <w:position w:val="-1"/>
              </w:rPr>
              <w:t xml:space="preserve"> kształcenia i uczenia się, konieczne jest upowszechnienie </w:t>
            </w:r>
            <w:r w:rsidRPr="00F64FBD">
              <w:rPr>
                <w:rFonts w:ascii="Calibri" w:eastAsia="Calibri" w:hAnsi="Calibri" w:cs="Calibri"/>
                <w:position w:val="-1"/>
              </w:rPr>
              <w:lastRenderedPageBreak/>
              <w:t xml:space="preserve">i rozwijanie </w:t>
            </w:r>
            <w:r w:rsidRPr="00F64FBD">
              <w:rPr>
                <w:rFonts w:ascii="Calibri" w:eastAsia="Calibri" w:hAnsi="Calibri" w:cs="Calibri"/>
                <w:b/>
                <w:position w:val="-1"/>
              </w:rPr>
              <w:t>narzędzi sprzyjających uczeniu się dorosłych, w tym m.in.</w:t>
            </w:r>
            <w:r w:rsidRPr="00F64FBD">
              <w:rPr>
                <w:rFonts w:ascii="Calibri" w:eastAsia="Calibri" w:hAnsi="Calibri" w:cs="Calibri"/>
                <w:position w:val="-1"/>
              </w:rPr>
              <w:t xml:space="preserve"> Bazy Usług Rozwojowych (BUR), w tym wzmacnianie jakości oferowanych usług, co powinno zachęcać do podnoszenia </w:t>
            </w:r>
            <w:r w:rsidRPr="00F64FBD">
              <w:rPr>
                <w:rFonts w:ascii="Calibri" w:eastAsia="Calibri" w:hAnsi="Calibri" w:cs="Calibri"/>
                <w:b/>
                <w:position w:val="-1"/>
              </w:rPr>
              <w:t xml:space="preserve">kompetencji i nabywania nowych </w:t>
            </w:r>
            <w:r w:rsidRPr="00F64FBD">
              <w:rPr>
                <w:rFonts w:ascii="Calibri" w:eastAsia="Calibri" w:hAnsi="Calibri" w:cs="Calibri"/>
                <w:position w:val="-1"/>
              </w:rPr>
              <w:t xml:space="preserve">kwalifikacji </w:t>
            </w:r>
            <w:r w:rsidRPr="00F64FBD">
              <w:rPr>
                <w:rFonts w:ascii="Calibri" w:eastAsia="Calibri" w:hAnsi="Calibri" w:cs="Calibri"/>
                <w:b/>
                <w:strike/>
                <w:position w:val="-1"/>
              </w:rPr>
              <w:t>w sposób formalny</w:t>
            </w:r>
            <w:r w:rsidRPr="00F64FBD">
              <w:rPr>
                <w:rFonts w:ascii="Calibri" w:eastAsia="Calibri" w:hAnsi="Calibri" w:cs="Calibri"/>
                <w:position w:val="-1"/>
              </w:rPr>
              <w:t xml:space="preserve">. </w:t>
            </w:r>
            <w:r w:rsidRPr="00F64FBD">
              <w:rPr>
                <w:rFonts w:ascii="Calibri" w:eastAsia="Calibri" w:hAnsi="Calibri" w:cs="Calibri"/>
                <w:b/>
                <w:position w:val="-1"/>
              </w:rPr>
              <w:t>Bardzo ważny jest również dalszy rozwój narzędzi i rozwiązań Zintegrowanego Systemu Kwalifikacji (ZSK), w tym Zintegrowanego Rejestru Kwalifikacji (ZRK) - powszechnie dostępnej bazy danych o kwalifikacjach.</w:t>
            </w:r>
            <w:r w:rsidRPr="00F64FBD">
              <w:rPr>
                <w:rFonts w:ascii="Calibri" w:eastAsia="Calibri" w:hAnsi="Calibri" w:cs="Calibri"/>
                <w:position w:val="-1"/>
              </w:rPr>
              <w:t xml:space="preserve"> </w:t>
            </w:r>
          </w:p>
          <w:p w14:paraId="58A49C0C"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b/>
                <w:position w:val="-1"/>
              </w:rPr>
              <w:t>Jedną z</w:t>
            </w:r>
            <w:r w:rsidRPr="00F64FBD">
              <w:rPr>
                <w:rFonts w:ascii="Calibri" w:eastAsia="Calibri" w:hAnsi="Calibri" w:cs="Calibri"/>
                <w:position w:val="-1"/>
              </w:rPr>
              <w:t xml:space="preserve"> </w:t>
            </w:r>
            <w:r w:rsidRPr="00F64FBD">
              <w:rPr>
                <w:rFonts w:ascii="Calibri" w:eastAsia="Calibri" w:hAnsi="Calibri" w:cs="Calibri"/>
                <w:b/>
                <w:strike/>
                <w:position w:val="-1"/>
              </w:rPr>
              <w:t>Kolejna</w:t>
            </w:r>
            <w:r w:rsidRPr="00F64FBD">
              <w:rPr>
                <w:rFonts w:ascii="Calibri" w:eastAsia="Calibri" w:hAnsi="Calibri" w:cs="Calibri"/>
                <w:position w:val="-1"/>
              </w:rPr>
              <w:t xml:space="preserve"> barier</w:t>
            </w:r>
            <w:r w:rsidRPr="00F64FBD">
              <w:rPr>
                <w:rFonts w:ascii="Calibri" w:eastAsia="Calibri" w:hAnsi="Calibri" w:cs="Calibri"/>
                <w:b/>
                <w:strike/>
                <w:position w:val="-1"/>
              </w:rPr>
              <w:t>a</w:t>
            </w:r>
            <w:r w:rsidRPr="00F64FBD">
              <w:rPr>
                <w:rFonts w:ascii="Calibri" w:eastAsia="Calibri" w:hAnsi="Calibri" w:cs="Calibri"/>
                <w:position w:val="-1"/>
              </w:rPr>
              <w:t xml:space="preserve"> w uczestnictwie dorosłych w kształceniu i szkoleniu w formach zorganizowanych </w:t>
            </w:r>
            <w:r w:rsidRPr="00F64FBD">
              <w:rPr>
                <w:rFonts w:ascii="Calibri" w:eastAsia="Calibri" w:hAnsi="Calibri" w:cs="Calibri"/>
                <w:b/>
                <w:position w:val="-1"/>
              </w:rPr>
              <w:t>jest</w:t>
            </w:r>
            <w:r w:rsidRPr="00F64FBD">
              <w:rPr>
                <w:rFonts w:ascii="Calibri" w:eastAsia="Calibri" w:hAnsi="Calibri" w:cs="Calibri"/>
                <w:position w:val="-1"/>
              </w:rPr>
              <w:t xml:space="preserve"> </w:t>
            </w:r>
            <w:r w:rsidRPr="00F64FBD">
              <w:rPr>
                <w:rFonts w:ascii="Calibri" w:eastAsia="Calibri" w:hAnsi="Calibri" w:cs="Calibri"/>
                <w:b/>
                <w:strike/>
                <w:position w:val="-1"/>
              </w:rPr>
              <w:t>to często</w:t>
            </w:r>
            <w:r w:rsidRPr="00F64FBD">
              <w:rPr>
                <w:rFonts w:ascii="Calibri" w:eastAsia="Calibri" w:hAnsi="Calibri" w:cs="Calibri"/>
                <w:position w:val="-1"/>
              </w:rPr>
              <w:t xml:space="preserve"> brak środków finansowych (65%) lub niechęć do angażowania własnych zasobów w rozwój kwalifikacji (ok. 25%). Jak wykazano w ewaluacji BUR: 43% pracowników przedsiębiorstw nie skorzystałoby z usługi bez </w:t>
            </w:r>
            <w:r w:rsidRPr="00F64FBD">
              <w:rPr>
                <w:rFonts w:ascii="Calibri" w:eastAsia="Calibri" w:hAnsi="Calibri" w:cs="Calibri"/>
                <w:position w:val="-1"/>
              </w:rPr>
              <w:lastRenderedPageBreak/>
              <w:t>dofinansowania. Konieczne jest zatem wypracowanie</w:t>
            </w:r>
            <w:r w:rsidRPr="00F64FBD">
              <w:rPr>
                <w:rFonts w:ascii="Calibri" w:eastAsia="Calibri" w:hAnsi="Calibri" w:cs="Calibri"/>
                <w:b/>
                <w:position w:val="-1"/>
              </w:rPr>
              <w:t>,</w:t>
            </w:r>
            <w:r w:rsidRPr="00F64FBD">
              <w:rPr>
                <w:rFonts w:ascii="Calibri" w:eastAsia="Calibri" w:hAnsi="Calibri" w:cs="Calibri"/>
                <w:position w:val="-1"/>
              </w:rPr>
              <w:t xml:space="preserve"> </w:t>
            </w:r>
            <w:r w:rsidRPr="00F64FBD">
              <w:rPr>
                <w:rFonts w:ascii="Calibri" w:eastAsia="Calibri" w:hAnsi="Calibri" w:cs="Calibri"/>
                <w:b/>
                <w:strike/>
                <w:position w:val="-1"/>
              </w:rPr>
              <w:t>i</w:t>
            </w:r>
            <w:r w:rsidRPr="00F64FBD">
              <w:rPr>
                <w:rFonts w:ascii="Calibri" w:eastAsia="Calibri" w:hAnsi="Calibri" w:cs="Calibri"/>
                <w:strike/>
                <w:position w:val="-1"/>
              </w:rPr>
              <w:t xml:space="preserve"> </w:t>
            </w:r>
            <w:r w:rsidRPr="00F64FBD">
              <w:rPr>
                <w:rFonts w:ascii="Calibri" w:eastAsia="Calibri" w:hAnsi="Calibri" w:cs="Calibri"/>
                <w:position w:val="-1"/>
              </w:rPr>
              <w:t xml:space="preserve">przetestowanie </w:t>
            </w:r>
            <w:r w:rsidRPr="00F64FBD">
              <w:rPr>
                <w:rFonts w:ascii="Calibri" w:eastAsia="Calibri" w:hAnsi="Calibri" w:cs="Calibri"/>
                <w:b/>
                <w:position w:val="-1"/>
              </w:rPr>
              <w:t>i upowszechnienie</w:t>
            </w:r>
            <w:r w:rsidRPr="00F64FBD">
              <w:rPr>
                <w:rFonts w:ascii="Calibri" w:eastAsia="Calibri" w:hAnsi="Calibri" w:cs="Calibri"/>
                <w:position w:val="-1"/>
              </w:rPr>
              <w:t xml:space="preserve"> rozwiązań w zakresie przyznawania osobom indywidualnym środków na podnoszenie kompetencji,</w:t>
            </w:r>
            <w:r w:rsidRPr="00F64FBD">
              <w:rPr>
                <w:rFonts w:ascii="Calibri" w:eastAsia="Calibri" w:hAnsi="Calibri" w:cs="Calibri"/>
                <w:b/>
                <w:position w:val="-1"/>
              </w:rPr>
              <w:t xml:space="preserve"> w tym na</w:t>
            </w:r>
            <w:r w:rsidRPr="00F64FBD">
              <w:rPr>
                <w:rFonts w:ascii="Calibri" w:eastAsia="Calibri" w:hAnsi="Calibri" w:cs="Calibri"/>
                <w:position w:val="-1"/>
              </w:rPr>
              <w:t xml:space="preserve"> </w:t>
            </w:r>
            <w:r w:rsidRPr="00F64FBD">
              <w:rPr>
                <w:rFonts w:ascii="Calibri" w:eastAsia="Calibri" w:hAnsi="Calibri" w:cs="Calibri"/>
                <w:b/>
                <w:strike/>
                <w:position w:val="-1"/>
              </w:rPr>
              <w:t xml:space="preserve">i </w:t>
            </w:r>
            <w:r w:rsidRPr="00F64FBD">
              <w:rPr>
                <w:rFonts w:ascii="Calibri" w:eastAsia="Calibri" w:hAnsi="Calibri" w:cs="Calibri"/>
                <w:position w:val="-1"/>
              </w:rPr>
              <w:t>uzyskiwanie kwalifikacji. (...)</w:t>
            </w:r>
          </w:p>
          <w:p w14:paraId="3E036E7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position w:val="-1"/>
              </w:rPr>
              <w:t xml:space="preserve">Barierą dla zwiększenia odsetka </w:t>
            </w:r>
            <w:r w:rsidRPr="00F64FBD">
              <w:rPr>
                <w:rFonts w:ascii="Calibri" w:eastAsia="Calibri" w:hAnsi="Calibri" w:cs="Calibri"/>
                <w:b/>
                <w:position w:val="-1"/>
              </w:rPr>
              <w:t>uczących się</w:t>
            </w:r>
            <w:r w:rsidRPr="00F64FBD">
              <w:rPr>
                <w:rFonts w:ascii="Calibri" w:eastAsia="Calibri" w:hAnsi="Calibri" w:cs="Calibri"/>
                <w:position w:val="-1"/>
              </w:rPr>
              <w:t xml:space="preserve"> </w:t>
            </w:r>
            <w:r w:rsidRPr="00F64FBD">
              <w:rPr>
                <w:rFonts w:ascii="Calibri" w:eastAsia="Calibri" w:hAnsi="Calibri" w:cs="Calibri"/>
                <w:b/>
                <w:strike/>
                <w:position w:val="-1"/>
              </w:rPr>
              <w:t>kształcących się</w:t>
            </w:r>
            <w:r w:rsidRPr="00F64FBD">
              <w:rPr>
                <w:rFonts w:ascii="Calibri" w:eastAsia="Calibri" w:hAnsi="Calibri" w:cs="Calibri"/>
                <w:position w:val="-1"/>
              </w:rPr>
              <w:t xml:space="preserve"> </w:t>
            </w:r>
            <w:r w:rsidRPr="00F64FBD">
              <w:rPr>
                <w:rFonts w:ascii="Calibri" w:eastAsia="Calibri" w:hAnsi="Calibri" w:cs="Calibri"/>
                <w:b/>
                <w:position w:val="-1"/>
              </w:rPr>
              <w:t xml:space="preserve">osób </w:t>
            </w:r>
            <w:r w:rsidRPr="00F64FBD">
              <w:rPr>
                <w:rFonts w:ascii="Calibri" w:eastAsia="Calibri" w:hAnsi="Calibri" w:cs="Calibri"/>
                <w:position w:val="-1"/>
              </w:rPr>
              <w:t xml:space="preserve">dorosłych jest również niewystarczające doradztwo zawodowe </w:t>
            </w:r>
            <w:r w:rsidRPr="00F64FBD">
              <w:rPr>
                <w:rFonts w:ascii="Calibri" w:eastAsia="Calibri" w:hAnsi="Calibri" w:cs="Calibri"/>
                <w:b/>
                <w:position w:val="-1"/>
              </w:rPr>
              <w:t>dla dorosłych</w:t>
            </w:r>
            <w:r w:rsidRPr="00F64FBD">
              <w:rPr>
                <w:rFonts w:ascii="Calibri" w:eastAsia="Calibri" w:hAnsi="Calibri" w:cs="Calibri"/>
                <w:position w:val="-1"/>
              </w:rPr>
              <w:t xml:space="preserve">, z czym wiąże się niedostatek ofert integrujących działania edukacyjne i doradcze. Efektywne doradztwo musi być komplementarne wobec założeń uczenia się przez całe życie. Jednym z celów określonych </w:t>
            </w:r>
            <w:r w:rsidRPr="00F64FBD">
              <w:rPr>
                <w:rFonts w:ascii="Calibri" w:eastAsia="Calibri" w:hAnsi="Calibri" w:cs="Calibri"/>
                <w:b/>
                <w:position w:val="-1"/>
              </w:rPr>
              <w:t>w Zintegrowanej Strategii Umiejętności</w:t>
            </w:r>
            <w:r w:rsidRPr="00F64FBD">
              <w:rPr>
                <w:rFonts w:ascii="Calibri" w:eastAsia="Calibri" w:hAnsi="Calibri" w:cs="Calibri"/>
                <w:position w:val="-1"/>
              </w:rPr>
              <w:t xml:space="preserve"> (ZSU) jest zapewnienie doradztwa dla wszystkich grup społecznych i zawodowych, w tym upowszechnianie wiedzy o ZSK i możliwościach podnoszenia kwalifikacji. Analiza dotychczasowych doświadczeń wskazuje, że trafnym rozwiązaniem </w:t>
            </w:r>
            <w:r w:rsidRPr="00F64FBD">
              <w:rPr>
                <w:rFonts w:ascii="Calibri" w:eastAsia="Calibri" w:hAnsi="Calibri" w:cs="Calibri"/>
                <w:b/>
                <w:position w:val="-1"/>
              </w:rPr>
              <w:t xml:space="preserve">w odniesieniu do </w:t>
            </w:r>
            <w:r w:rsidRPr="00F64FBD">
              <w:rPr>
                <w:rFonts w:ascii="Calibri" w:eastAsia="Calibri" w:hAnsi="Calibri" w:cs="Calibri"/>
                <w:b/>
                <w:position w:val="-1"/>
              </w:rPr>
              <w:lastRenderedPageBreak/>
              <w:t>osób dorosłych</w:t>
            </w:r>
            <w:r w:rsidRPr="00F64FBD">
              <w:rPr>
                <w:rFonts w:ascii="Calibri" w:eastAsia="Calibri" w:hAnsi="Calibri" w:cs="Calibri"/>
                <w:position w:val="-1"/>
              </w:rPr>
              <w:t xml:space="preserve"> jest tu zastosowanie podejścia popytowego, takiego jak BUR </w:t>
            </w:r>
            <w:r w:rsidRPr="00F64FBD">
              <w:rPr>
                <w:rFonts w:ascii="Calibri" w:eastAsia="Calibri" w:hAnsi="Calibri" w:cs="Calibri"/>
                <w:b/>
                <w:position w:val="-1"/>
              </w:rPr>
              <w:t>czy LOWE</w:t>
            </w:r>
            <w:r w:rsidRPr="00F64FBD">
              <w:rPr>
                <w:rFonts w:ascii="Calibri" w:eastAsia="Calibri" w:hAnsi="Calibri" w:cs="Calibri"/>
                <w:position w:val="-1"/>
              </w:rPr>
              <w:t xml:space="preserve">. </w:t>
            </w:r>
            <w:r w:rsidRPr="00F64FBD">
              <w:rPr>
                <w:rFonts w:ascii="Calibri" w:eastAsia="Calibri" w:hAnsi="Calibri" w:cs="Calibri"/>
                <w:b/>
                <w:position w:val="-1"/>
              </w:rPr>
              <w:t>W kontekście tak dużego zainteresowania dorosłych Polaków uczeniem się we własnym zakresie (w tym w miejscu pracy lub przy wykorzystaniu Internetu) - bardzo ważne jest dalsze wprowadzanie mechanizmów ułatwiających wiarygodne potwierdzanie tak nabytych umiejętności</w:t>
            </w:r>
            <w:r w:rsidRPr="00F64FBD">
              <w:rPr>
                <w:rFonts w:ascii="Calibri" w:eastAsia="Calibri" w:hAnsi="Calibri" w:cs="Calibri"/>
                <w:position w:val="-1"/>
              </w:rPr>
              <w:t>. (...)</w:t>
            </w:r>
          </w:p>
        </w:tc>
        <w:tc>
          <w:tcPr>
            <w:tcW w:w="698" w:type="pct"/>
            <w:tcBorders>
              <w:top w:val="single" w:sz="4" w:space="0" w:color="000000"/>
              <w:left w:val="nil"/>
              <w:bottom w:val="single" w:sz="4" w:space="0" w:color="000000"/>
              <w:right w:val="single" w:sz="4" w:space="0" w:color="000000"/>
            </w:tcBorders>
            <w:vAlign w:val="center"/>
          </w:tcPr>
          <w:p w14:paraId="24B0EF72"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Narzędzia i zasady zapewniające przejrzystość, jakość i porównywalność kwalifikacji nadawanych w edukacji formalnej i poza nią, w tym Polska Rama Kwalifikacji (PRK) oraz Zintegrowany Rejestr Kwalifikacji (ZRK), stanowią kompleksową odpowiedź na zdiagnozowane bariery w uczeniu się dorosłych. </w:t>
            </w:r>
          </w:p>
          <w:p w14:paraId="32DEAEB3"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ZSK umożliwia nabywanie kwalifikacji osobom wykazującym się konkretnymi umiejętnościami niezależnie od tego, w jaki sposób je nabyły (w edukacji formalnej, w edukacji </w:t>
            </w:r>
            <w:proofErr w:type="spellStart"/>
            <w:r w:rsidRPr="00F64FBD">
              <w:rPr>
                <w:rFonts w:ascii="Calibri" w:eastAsia="Calibri" w:hAnsi="Calibri" w:cs="Calibri"/>
                <w:position w:val="-1"/>
              </w:rPr>
              <w:t>pozaformalnej</w:t>
            </w:r>
            <w:proofErr w:type="spellEnd"/>
            <w:r w:rsidRPr="00F64FBD">
              <w:rPr>
                <w:rFonts w:ascii="Calibri" w:eastAsia="Calibri" w:hAnsi="Calibri" w:cs="Calibri"/>
                <w:position w:val="-1"/>
              </w:rPr>
              <w:t xml:space="preserve"> - na kursach i szkoleniach - czy też ucząc się samodzielnie). </w:t>
            </w:r>
          </w:p>
          <w:p w14:paraId="23E0CB0B" w14:textId="77777777" w:rsidR="00F64FBD" w:rsidRPr="00F64FBD" w:rsidRDefault="00F64FBD" w:rsidP="00F64FBD">
            <w:pPr>
              <w:spacing w:before="60" w:after="60"/>
              <w:rPr>
                <w:rFonts w:ascii="Calibri" w:eastAsia="Calibri" w:hAnsi="Calibri" w:cs="Calibri"/>
                <w:lang w:eastAsia="pl-PL"/>
              </w:rPr>
            </w:pPr>
          </w:p>
        </w:tc>
        <w:tc>
          <w:tcPr>
            <w:tcW w:w="949" w:type="pct"/>
            <w:tcBorders>
              <w:top w:val="single" w:sz="4" w:space="0" w:color="000000"/>
              <w:left w:val="nil"/>
              <w:bottom w:val="single" w:sz="4" w:space="0" w:color="000000"/>
              <w:right w:val="single" w:sz="4" w:space="0" w:color="000000"/>
            </w:tcBorders>
          </w:tcPr>
          <w:p w14:paraId="01DA1973"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b/>
                <w:position w:val="-1"/>
              </w:rPr>
              <w:lastRenderedPageBreak/>
              <w:t>Uwaga uwzględniona,</w:t>
            </w:r>
            <w:r w:rsidRPr="00F64FBD">
              <w:rPr>
                <w:rFonts w:ascii="Calibri" w:eastAsia="Calibri" w:hAnsi="Calibri" w:cs="Calibri"/>
                <w:position w:val="-1"/>
              </w:rPr>
              <w:t xml:space="preserve"> z zastrzeżeniem, że ze względu na ograniczoną liczbę znaków skrócona propozycję zapisów w ostatnim paragrafie.</w:t>
            </w:r>
          </w:p>
          <w:p w14:paraId="270F09F3"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jest tu zastosowanie podejścia popytowego, BUR czy LOWE.</w:t>
            </w:r>
            <w:r w:rsidRPr="00F64FBD">
              <w:rPr>
                <w:rFonts w:ascii="Calibri" w:eastAsia="Calibri" w:hAnsi="Calibri" w:cs="Calibri"/>
                <w:color w:val="FF0000"/>
                <w:position w:val="-1"/>
              </w:rPr>
              <w:t xml:space="preserve"> </w:t>
            </w:r>
            <w:r w:rsidRPr="00F64FBD">
              <w:rPr>
                <w:rFonts w:ascii="Calibri" w:eastAsia="Calibri" w:hAnsi="Calibri" w:cs="Calibri"/>
                <w:position w:val="-1"/>
              </w:rPr>
              <w:t>W kontekście zainteresowania dorosłych Polaków uczeniem się we własnym zakresie ważne jest dalsze wprowadzanie mechanizmów ułatwiających potwierdzanie tak nabytych umiejętności. (...)</w:t>
            </w:r>
          </w:p>
          <w:p w14:paraId="06FD7976"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 </w:t>
            </w:r>
          </w:p>
          <w:p w14:paraId="4529679A" w14:textId="77777777" w:rsidR="00F64FBD" w:rsidRPr="00F64FBD" w:rsidRDefault="00F64FBD" w:rsidP="00F64FBD">
            <w:pPr>
              <w:spacing w:before="60" w:after="60"/>
              <w:rPr>
                <w:rFonts w:ascii="Calibri" w:eastAsia="Calibri" w:hAnsi="Calibri" w:cs="Calibri"/>
                <w:lang w:eastAsia="pl-PL"/>
              </w:rPr>
            </w:pPr>
          </w:p>
        </w:tc>
      </w:tr>
      <w:tr w:rsidR="00F64FBD" w:rsidRPr="00F64FBD" w14:paraId="7D7D88C9"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51DDB3F"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70AC51"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E8F949D"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545282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922F15B"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sidDel="00CE15D2">
              <w:rPr>
                <w:rFonts w:ascii="Calibri" w:eastAsia="Calibri" w:hAnsi="Calibri" w:cs="Calibri"/>
                <w:position w:val="-1"/>
                <w:u w:val="single"/>
              </w:rPr>
              <w:t xml:space="preserve"> </w:t>
            </w:r>
            <w:r w:rsidRPr="00F64FBD">
              <w:rPr>
                <w:rFonts w:ascii="Calibri" w:eastAsia="Calibri" w:hAnsi="Calibri" w:cs="Calibri"/>
                <w:position w:val="-1"/>
              </w:rPr>
              <w:t xml:space="preserve">(...) Istotnym wyzwaniem dla wsparcia EFS+ pozostaje efektywność partycypacyjnego sposobu programowania i realizacji polityk publicznych. Znalazło to odzwierciedlenie w CSR dla Polski, które mówią o potrzebie zapewnienia skutecznych konsultacji publicznych i zaangażowania partnerów społecznych i organizacji obywatelskich w proces kształtowania polityki. Administracja publiczna na każdym szczeblu sprawowania władzy potrzebuje silnych i kompetentnych partnerów, </w:t>
            </w:r>
            <w:r w:rsidRPr="00F64FBD">
              <w:rPr>
                <w:rFonts w:ascii="Calibri" w:eastAsia="Calibri" w:hAnsi="Calibri" w:cs="Calibri"/>
                <w:position w:val="-1"/>
              </w:rPr>
              <w:lastRenderedPageBreak/>
              <w:t xml:space="preserve">którzy będą brać aktywny udział w procesach decyzyjnych, dzięki czemu wypracowane rozwiązania będą stanowić realną odpowiedź na potrzeby społeczne. </w:t>
            </w:r>
            <w:r w:rsidRPr="00F64FBD">
              <w:rPr>
                <w:rFonts w:ascii="Calibri" w:eastAsia="Calibri" w:hAnsi="Calibri" w:cs="Calibri"/>
                <w:b/>
                <w:position w:val="-1"/>
              </w:rPr>
              <w:t xml:space="preserve">Dobrą praktykę w tym obszarze stanowią partnerstwa regionalne i ponadregionalne na rzecz uczenia się przez całe życie. </w:t>
            </w:r>
            <w:r w:rsidRPr="00F64FBD">
              <w:rPr>
                <w:rFonts w:ascii="Calibri" w:eastAsia="Calibri" w:hAnsi="Calibri" w:cs="Calibri"/>
                <w:position w:val="-1"/>
              </w:rPr>
              <w:t>(...)</w:t>
            </w:r>
          </w:p>
        </w:tc>
        <w:tc>
          <w:tcPr>
            <w:tcW w:w="698" w:type="pct"/>
            <w:tcBorders>
              <w:top w:val="single" w:sz="4" w:space="0" w:color="000000"/>
              <w:left w:val="nil"/>
              <w:bottom w:val="single" w:sz="4" w:space="0" w:color="000000"/>
              <w:right w:val="single" w:sz="4" w:space="0" w:color="000000"/>
            </w:tcBorders>
            <w:vAlign w:val="center"/>
          </w:tcPr>
          <w:p w14:paraId="2C9213F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W ramach już działających partnerstw regionalnych urzeczywistniana jest partycypacyjna realizacja polityki na rzecz uczenia się przez całe życie.</w:t>
            </w:r>
          </w:p>
          <w:p w14:paraId="7B13BCE5"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p>
        </w:tc>
        <w:tc>
          <w:tcPr>
            <w:tcW w:w="949" w:type="pct"/>
            <w:tcBorders>
              <w:top w:val="single" w:sz="4" w:space="0" w:color="000000"/>
              <w:left w:val="nil"/>
              <w:bottom w:val="single" w:sz="4" w:space="0" w:color="000000"/>
              <w:right w:val="single" w:sz="4" w:space="0" w:color="000000"/>
            </w:tcBorders>
          </w:tcPr>
          <w:p w14:paraId="3F428DC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t>Uwaga nieuwzględniona</w:t>
            </w:r>
          </w:p>
          <w:p w14:paraId="77471856" w14:textId="77777777" w:rsidR="00F64FBD" w:rsidRPr="00F64FBD"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Idea partnerstwa jest przedstawiona w paragrafie i nie wymaga dodatkowego wzmocnienia. Jednocześnie, w związku z ograniczeniem liczby znaków, podjęto decyzję o niedodawaniu przykładów czy zbytnich uszczegółowień.</w:t>
            </w:r>
          </w:p>
        </w:tc>
      </w:tr>
      <w:tr w:rsidR="00F64FBD" w:rsidRPr="00F64FBD" w14:paraId="30C4EA4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3F57670"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D846D"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95E05FE"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718A42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Uzupełnienie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75F80C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Obszarem, który będzie komplementarnie wspierany w wielu programach krajowych oraz regionalnych, jest rozwój kompetencji, w tym cyfrowych.</w:t>
            </w:r>
          </w:p>
          <w:p w14:paraId="75DC4D19" w14:textId="77777777" w:rsidR="00F64FBD" w:rsidRPr="00F64FBD" w:rsidDel="00CE15D2" w:rsidRDefault="00F64FBD" w:rsidP="00F64FBD">
            <w:pPr>
              <w:pBdr>
                <w:top w:val="nil"/>
                <w:left w:val="nil"/>
                <w:bottom w:val="nil"/>
                <w:right w:val="nil"/>
                <w:between w:val="nil"/>
              </w:pBdr>
              <w:suppressAutoHyphens/>
              <w:spacing w:before="120" w:after="120"/>
              <w:ind w:leftChars="-1" w:hangingChars="1" w:hanging="2"/>
              <w:textDirection w:val="btLr"/>
              <w:textAlignment w:val="top"/>
              <w:outlineLvl w:val="0"/>
              <w:rPr>
                <w:rFonts w:ascii="Calibri" w:eastAsia="Calibri" w:hAnsi="Calibri" w:cs="Calibri"/>
                <w:position w:val="-1"/>
                <w:u w:val="single"/>
              </w:rPr>
            </w:pPr>
            <w:r w:rsidRPr="00F64FBD">
              <w:rPr>
                <w:rFonts w:ascii="Calibri" w:eastAsia="Calibri" w:hAnsi="Calibri" w:cs="Calibri"/>
                <w:position w:val="-1"/>
              </w:rPr>
              <w:t xml:space="preserve">W ramach FERS zostaną utworzone Kluby Rozwoju Cyfrowego, jako ośrodki budowania świadomości na temat korzystania z narzędzi cyfrowych oraz budowania i doskonalenia podstawowych kompetencji cyfrowych. Powstanie również uniwersalne narzędzie do diagnozowania kompetencji cyfrowych – </w:t>
            </w:r>
            <w:r w:rsidRPr="00F64FBD">
              <w:rPr>
                <w:rFonts w:ascii="Calibri" w:eastAsia="Calibri" w:hAnsi="Calibri" w:cs="Calibri"/>
                <w:b/>
                <w:strike/>
                <w:position w:val="-1"/>
              </w:rPr>
              <w:t>Wirtualny</w:t>
            </w:r>
            <w:r w:rsidRPr="00F64FBD">
              <w:rPr>
                <w:rFonts w:ascii="Calibri" w:eastAsia="Calibri" w:hAnsi="Calibri" w:cs="Calibri"/>
                <w:position w:val="-1"/>
              </w:rPr>
              <w:t xml:space="preserve"> Asystent Rozwoju Kompetencji Cyfrowych. </w:t>
            </w:r>
            <w:r w:rsidRPr="00F64FBD">
              <w:rPr>
                <w:rFonts w:ascii="Calibri" w:eastAsia="Calibri" w:hAnsi="Calibri" w:cs="Calibri"/>
                <w:b/>
                <w:position w:val="-1"/>
              </w:rPr>
              <w:lastRenderedPageBreak/>
              <w:t>Niemniej istotne jest także podejmowanie działań na rzecz wspierania potwierdzania przez różne osoby ich kompetencji w tym obszarze oraz wdrażanie metod walidacji w rzeczywistości cyfrowej.</w:t>
            </w:r>
            <w:r w:rsidRPr="00F64FBD">
              <w:rPr>
                <w:rFonts w:ascii="Calibri" w:eastAsia="Calibri" w:hAnsi="Calibri" w:cs="Calibri"/>
                <w:position w:val="-1"/>
              </w:rPr>
              <w:t xml:space="preserve"> (...)</w:t>
            </w:r>
          </w:p>
        </w:tc>
        <w:tc>
          <w:tcPr>
            <w:tcW w:w="698" w:type="pct"/>
            <w:tcBorders>
              <w:top w:val="single" w:sz="4" w:space="0" w:color="000000"/>
              <w:left w:val="nil"/>
              <w:bottom w:val="single" w:sz="4" w:space="0" w:color="000000"/>
              <w:right w:val="single" w:sz="4" w:space="0" w:color="000000"/>
            </w:tcBorders>
            <w:vAlign w:val="center"/>
          </w:tcPr>
          <w:p w14:paraId="1F86AD1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lastRenderedPageBreak/>
              <w:t>Jest to istotne dopowiedzenie przedstawionej myśli.</w:t>
            </w:r>
          </w:p>
        </w:tc>
        <w:tc>
          <w:tcPr>
            <w:tcW w:w="949" w:type="pct"/>
            <w:tcBorders>
              <w:top w:val="single" w:sz="4" w:space="0" w:color="000000"/>
              <w:left w:val="nil"/>
              <w:bottom w:val="single" w:sz="4" w:space="0" w:color="000000"/>
              <w:right w:val="single" w:sz="4" w:space="0" w:color="000000"/>
            </w:tcBorders>
          </w:tcPr>
          <w:p w14:paraId="0CAC4D9D"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 xml:space="preserve">Uwaga nieuwzględniona </w:t>
            </w:r>
          </w:p>
          <w:p w14:paraId="492A4139" w14:textId="77777777" w:rsidR="00F64FBD" w:rsidRPr="00F64FBD" w:rsidRDefault="00F64FBD" w:rsidP="00F64FBD">
            <w:pPr>
              <w:spacing w:before="60" w:after="60"/>
              <w:rPr>
                <w:rFonts w:ascii="Calibri" w:eastAsia="Calibri" w:hAnsi="Calibri" w:cs="Calibri"/>
                <w:lang w:eastAsia="pl-PL"/>
              </w:rPr>
            </w:pPr>
          </w:p>
          <w:p w14:paraId="75150298"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Nazwa narzędzia „Wirtualny Asystent Rozwoju Kompetencji Cyfrowych” została uzgodniona z właściwą IP i nie rozumiemy, skąd wynika propozycja zmiany.</w:t>
            </w:r>
          </w:p>
          <w:p w14:paraId="421167B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 xml:space="preserve">Fragment programu, do którego zgłoszono uwagę, dotyczy komplementarności z innymi programami i siłą rzeczy zawiera tylko ogólne stwierdzenia – ogólne wskazanie komplementarnych działań. W FERS nie </w:t>
            </w:r>
            <w:r w:rsidRPr="00F64FBD">
              <w:rPr>
                <w:rFonts w:ascii="Calibri" w:eastAsia="Calibri" w:hAnsi="Calibri" w:cs="Calibri"/>
                <w:lang w:eastAsia="pl-PL"/>
              </w:rPr>
              <w:lastRenderedPageBreak/>
              <w:t>zaprogramowano odrębnego typu projektów na walidację nabywanych kompetencji, stąd nie widzimy uzasadnienia do dopisywania wskazanego fragmentu (w związku także z limitem znaków).</w:t>
            </w:r>
          </w:p>
        </w:tc>
      </w:tr>
      <w:tr w:rsidR="00F64FBD" w:rsidRPr="00F64FBD" w14:paraId="76A7AF5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D5C062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65AD2A"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lang w:eastAsia="pl-PL"/>
              </w:rPr>
              <w:t>1.</w:t>
            </w:r>
            <w:r w:rsidRPr="00F64FBD">
              <w:rPr>
                <w:rFonts w:ascii="Calibri" w:eastAsia="Calibri" w:hAnsi="Calibri" w:cs="Calibri"/>
                <w:b/>
                <w:lang w:eastAsia="pl-PL"/>
              </w:rPr>
              <w:tab/>
              <w:t>Strategia programu: główne wyzwania w zakresie rozwoju oraz działania podejmowane w ramach polityki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DB0DC4E"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lang w:eastAsia="pl-PL"/>
              </w:rPr>
              <w:t>17</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500711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Zmiany redakcyjne.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CFEF6D0"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 xml:space="preserve">FERS to program, który będzie w systemowy sposób wspierał podnoszenie kompetencji kadr systemu oświaty, w tym kształcenia zawodowego, poprzez </w:t>
            </w:r>
            <w:r w:rsidRPr="00F64FBD">
              <w:rPr>
                <w:rFonts w:ascii="Calibri" w:eastAsia="Calibri" w:hAnsi="Calibri" w:cs="Calibri"/>
                <w:b/>
                <w:lang w:eastAsia="pl-PL"/>
              </w:rPr>
              <w:t>m.in.</w:t>
            </w:r>
            <w:r w:rsidRPr="00F64FBD">
              <w:rPr>
                <w:rFonts w:ascii="Calibri" w:eastAsia="Calibri" w:hAnsi="Calibri" w:cs="Calibri"/>
                <w:lang w:eastAsia="pl-PL"/>
              </w:rPr>
              <w:t xml:space="preserve"> opracowanie i realizację programów szkoleniowych w określonych obszarach, ważnych z punktu widzenia rozwoju systemu oświaty, czy rozwiązań metodycznych.</w:t>
            </w:r>
          </w:p>
        </w:tc>
        <w:tc>
          <w:tcPr>
            <w:tcW w:w="698" w:type="pct"/>
            <w:tcBorders>
              <w:top w:val="single" w:sz="4" w:space="0" w:color="000000"/>
              <w:left w:val="nil"/>
              <w:bottom w:val="single" w:sz="4" w:space="0" w:color="000000"/>
              <w:right w:val="single" w:sz="4" w:space="0" w:color="000000"/>
            </w:tcBorders>
            <w:vAlign w:val="center"/>
          </w:tcPr>
          <w:p w14:paraId="1C4F6EA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lang w:eastAsia="pl-PL"/>
              </w:rPr>
              <w:t>Zmiany redakcyjne.</w:t>
            </w:r>
          </w:p>
        </w:tc>
        <w:tc>
          <w:tcPr>
            <w:tcW w:w="949" w:type="pct"/>
            <w:tcBorders>
              <w:top w:val="single" w:sz="4" w:space="0" w:color="000000"/>
              <w:left w:val="nil"/>
              <w:bottom w:val="single" w:sz="4" w:space="0" w:color="000000"/>
              <w:right w:val="single" w:sz="4" w:space="0" w:color="000000"/>
            </w:tcBorders>
          </w:tcPr>
          <w:p w14:paraId="2E5464B1"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213313E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9FEA308"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11849" w14:textId="77777777" w:rsidR="00F64FBD" w:rsidRPr="00F64FBD" w:rsidRDefault="00F64FBD" w:rsidP="00F64FBD">
            <w:pPr>
              <w:keepNext/>
              <w:keepLines/>
              <w:spacing w:before="120" w:after="120" w:line="360" w:lineRule="auto"/>
              <w:outlineLvl w:val="1"/>
              <w:rPr>
                <w:rFonts w:ascii="Calibri" w:eastAsia="Calibri" w:hAnsi="Calibri" w:cs="Calibri"/>
                <w:b/>
                <w:lang w:eastAsia="pl-PL"/>
              </w:rPr>
            </w:pPr>
            <w:r w:rsidRPr="00F64FBD">
              <w:rPr>
                <w:rFonts w:ascii="Calibri" w:eastAsia="Calibri" w:hAnsi="Calibri" w:cs="Calibri"/>
                <w:b/>
                <w:position w:val="-1"/>
              </w:rPr>
              <w:t>Oś I., uzasadnienie celu szczegółowego b)</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2CD9312"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position w:val="-1"/>
              </w:rPr>
              <w:t>32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38FD84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06810BA"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 xml:space="preserve">Mając na uwadze ww. wyzwania realizacja Programu w ramach tego celu skoncentrowana jest na wzmocnieniu potencjału instytucjonalnego i kadrowego PSZ na poziomie lokalnym, regionalnym i krajowym w celu </w:t>
            </w:r>
            <w:r w:rsidRPr="00F64FBD">
              <w:rPr>
                <w:rFonts w:ascii="Calibri" w:eastAsia="Calibri" w:hAnsi="Calibri" w:cs="Calibri"/>
                <w:position w:val="-1"/>
              </w:rPr>
              <w:lastRenderedPageBreak/>
              <w:t xml:space="preserve">zwiększenia efektywności ich funkcjonowania, </w:t>
            </w:r>
            <w:r w:rsidRPr="00F64FBD">
              <w:rPr>
                <w:rFonts w:ascii="Calibri" w:eastAsia="Calibri" w:hAnsi="Calibri" w:cs="Calibri"/>
                <w:b/>
                <w:position w:val="-1"/>
              </w:rPr>
              <w:t>także poprzez wykorzystanie walidacji i certyfikacji efektów nieformalnego uczenia się.</w:t>
            </w:r>
            <w:r w:rsidRPr="00F64FBD">
              <w:rPr>
                <w:rFonts w:ascii="Calibri" w:eastAsia="Calibri" w:hAnsi="Calibri" w:cs="Calibri"/>
                <w:position w:val="-1"/>
              </w:rPr>
              <w:t xml:space="preserve"> </w:t>
            </w:r>
            <w:r w:rsidRPr="00F64FBD">
              <w:rPr>
                <w:rFonts w:ascii="Calibri" w:eastAsia="Calibri" w:hAnsi="Calibri" w:cs="Calibri"/>
                <w:b/>
                <w:position w:val="-1"/>
              </w:rPr>
              <w:t>B</w:t>
            </w:r>
            <w:r w:rsidRPr="00F64FBD">
              <w:rPr>
                <w:rFonts w:ascii="Calibri" w:eastAsia="Calibri" w:hAnsi="Calibri" w:cs="Calibri"/>
                <w:position w:val="-1"/>
              </w:rPr>
              <w:t xml:space="preserve">ędzie </w:t>
            </w:r>
            <w:r w:rsidRPr="00F64FBD">
              <w:rPr>
                <w:rFonts w:ascii="Calibri" w:eastAsia="Calibri" w:hAnsi="Calibri" w:cs="Calibri"/>
                <w:b/>
                <w:position w:val="-1"/>
              </w:rPr>
              <w:t>ona</w:t>
            </w:r>
            <w:r w:rsidRPr="00F64FBD">
              <w:rPr>
                <w:rFonts w:ascii="Calibri" w:eastAsia="Calibri" w:hAnsi="Calibri" w:cs="Calibri"/>
                <w:position w:val="-1"/>
              </w:rPr>
              <w:t xml:space="preserve"> komplementarna z KPO, w ramach którego realizowane będą działania mające na celu reformę rynku pracy w Polsce. (...)</w:t>
            </w:r>
          </w:p>
        </w:tc>
        <w:tc>
          <w:tcPr>
            <w:tcW w:w="698" w:type="pct"/>
            <w:tcBorders>
              <w:top w:val="single" w:sz="4" w:space="0" w:color="000000"/>
              <w:left w:val="nil"/>
              <w:bottom w:val="single" w:sz="4" w:space="0" w:color="000000"/>
              <w:right w:val="single" w:sz="4" w:space="0" w:color="000000"/>
            </w:tcBorders>
            <w:vAlign w:val="center"/>
          </w:tcPr>
          <w:p w14:paraId="13569B9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lastRenderedPageBreak/>
              <w:t xml:space="preserve">Efektywność funkcjonowania PSZ może zostać zwiększona poprzez wykorzystanie rozwiązań i narzędzi </w:t>
            </w:r>
            <w:r w:rsidRPr="00F64FBD">
              <w:rPr>
                <w:rFonts w:ascii="Calibri" w:eastAsia="Calibri" w:hAnsi="Calibri" w:cs="Calibri"/>
                <w:position w:val="-1"/>
              </w:rPr>
              <w:lastRenderedPageBreak/>
              <w:t>oferowanych w ramach ZSK, m.in. w zakresie możliwości korzystania z walidacji i certyfikowania kwalifikacji.</w:t>
            </w:r>
          </w:p>
        </w:tc>
        <w:tc>
          <w:tcPr>
            <w:tcW w:w="949" w:type="pct"/>
            <w:tcBorders>
              <w:top w:val="single" w:sz="4" w:space="0" w:color="000000"/>
              <w:left w:val="nil"/>
              <w:bottom w:val="single" w:sz="4" w:space="0" w:color="000000"/>
              <w:right w:val="single" w:sz="4" w:space="0" w:color="000000"/>
            </w:tcBorders>
          </w:tcPr>
          <w:p w14:paraId="7C9CD363"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lastRenderedPageBreak/>
              <w:t>Uwaga nieuwzględniona</w:t>
            </w:r>
          </w:p>
          <w:p w14:paraId="276678C0"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 xml:space="preserve">Zaproponowany zapis do uzasadnienia celu szczegółowego b) jest zbyt szczegółowy. Ponadto należy zwrócić uwagę, że walidacja nie jest jedynym narzędziem, które powinno być rozwijane, </w:t>
            </w:r>
            <w:r w:rsidRPr="00F64FBD">
              <w:rPr>
                <w:rFonts w:ascii="Calibri" w:eastAsia="Calibri" w:hAnsi="Calibri" w:cs="Calibri"/>
                <w:position w:val="-1"/>
              </w:rPr>
              <w:lastRenderedPageBreak/>
              <w:t>zatem nie ma przesłanki do tego aby tą walidację podkreślać w tym celu szczegółowym. Takie rozwiązanie spowodowałoby niepotrzebne zawężenie zakresu działań szkoleniowych dla pracowników IRP.</w:t>
            </w:r>
          </w:p>
        </w:tc>
      </w:tr>
      <w:tr w:rsidR="00F64FBD" w:rsidRPr="00F64FBD" w14:paraId="2797EDD9"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F902B16"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1C97B" w14:textId="77777777" w:rsidR="00F64FBD" w:rsidRPr="00F64FBD" w:rsidRDefault="00F64FBD" w:rsidP="00F64FBD">
            <w:pPr>
              <w:keepNext/>
              <w:keepLines/>
              <w:spacing w:before="120" w:after="120" w:line="360" w:lineRule="auto"/>
              <w:outlineLvl w:val="1"/>
              <w:rPr>
                <w:rFonts w:ascii="Calibri" w:eastAsia="Calibri" w:hAnsi="Calibri" w:cs="Calibri"/>
                <w:b/>
                <w:position w:val="-1"/>
              </w:rPr>
            </w:pPr>
            <w:r w:rsidRPr="00F64FBD">
              <w:rPr>
                <w:rFonts w:ascii="Calibri" w:eastAsia="Calibri" w:hAnsi="Calibri" w:cs="Calibri"/>
                <w:b/>
                <w:position w:val="-1"/>
              </w:rPr>
              <w:t>Oś I., uzasadnienie celu szczegółowego d)</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32B2908"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35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9D1FE5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816E85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Przewiduje się dalszy rozwój Bazy (dodanie nowych funkcjonalności i </w:t>
            </w:r>
            <w:r w:rsidRPr="00F64FBD">
              <w:rPr>
                <w:rFonts w:ascii="Calibri" w:eastAsia="Calibri" w:hAnsi="Calibri" w:cs="Calibri"/>
                <w:b/>
                <w:strike/>
                <w:position w:val="-1"/>
              </w:rPr>
              <w:t xml:space="preserve">większa </w:t>
            </w:r>
            <w:proofErr w:type="spellStart"/>
            <w:r w:rsidRPr="00F64FBD">
              <w:rPr>
                <w:rFonts w:ascii="Calibri" w:eastAsia="Calibri" w:hAnsi="Calibri" w:cs="Calibri"/>
                <w:b/>
                <w:strike/>
                <w:position w:val="-1"/>
              </w:rPr>
              <w:t>interacje</w:t>
            </w:r>
            <w:proofErr w:type="spellEnd"/>
            <w:r w:rsidRPr="00F64FBD">
              <w:rPr>
                <w:rFonts w:ascii="Calibri" w:eastAsia="Calibri" w:hAnsi="Calibri" w:cs="Calibri"/>
                <w:position w:val="-1"/>
              </w:rPr>
              <w:t xml:space="preserve"> </w:t>
            </w:r>
            <w:r w:rsidRPr="00F64FBD">
              <w:rPr>
                <w:rFonts w:ascii="Calibri" w:eastAsia="Calibri" w:hAnsi="Calibri" w:cs="Calibri"/>
                <w:b/>
                <w:position w:val="-1"/>
              </w:rPr>
              <w:t>większe</w:t>
            </w:r>
            <w:r w:rsidRPr="00F64FBD">
              <w:rPr>
                <w:rFonts w:ascii="Calibri" w:eastAsia="Calibri" w:hAnsi="Calibri" w:cs="Calibri"/>
                <w:position w:val="-1"/>
              </w:rPr>
              <w:t xml:space="preserve"> </w:t>
            </w:r>
            <w:r w:rsidRPr="00F64FBD">
              <w:rPr>
                <w:rFonts w:ascii="Calibri" w:eastAsia="Calibri" w:hAnsi="Calibri" w:cs="Calibri"/>
                <w:b/>
                <w:position w:val="-1"/>
              </w:rPr>
              <w:t>powiązanie</w:t>
            </w:r>
            <w:r w:rsidRPr="00F64FBD">
              <w:rPr>
                <w:rFonts w:ascii="Calibri" w:eastAsia="Calibri" w:hAnsi="Calibri" w:cs="Calibri"/>
                <w:position w:val="-1"/>
              </w:rPr>
              <w:t xml:space="preserve"> z</w:t>
            </w:r>
            <w:r w:rsidRPr="00F64FBD">
              <w:rPr>
                <w:rFonts w:ascii="Calibri" w:eastAsia="Calibri" w:hAnsi="Calibri" w:cs="Calibri"/>
                <w:b/>
                <w:position w:val="-1"/>
              </w:rPr>
              <w:t>e</w:t>
            </w:r>
            <w:r w:rsidRPr="00F64FBD">
              <w:rPr>
                <w:rFonts w:ascii="Calibri" w:eastAsia="Calibri" w:hAnsi="Calibri" w:cs="Calibri"/>
                <w:position w:val="-1"/>
              </w:rPr>
              <w:t xml:space="preserve"> Zintegrowanym Rejestrem Kwalifikacji) w celu umożliwienia korzystania </w:t>
            </w:r>
            <w:r w:rsidRPr="00F64FBD">
              <w:rPr>
                <w:rFonts w:ascii="Calibri" w:eastAsia="Calibri" w:hAnsi="Calibri" w:cs="Calibri"/>
                <w:b/>
                <w:position w:val="-1"/>
              </w:rPr>
              <w:t>z</w:t>
            </w:r>
            <w:r w:rsidRPr="00F64FBD">
              <w:rPr>
                <w:rFonts w:ascii="Calibri" w:eastAsia="Calibri" w:hAnsi="Calibri" w:cs="Calibri"/>
                <w:position w:val="-1"/>
              </w:rPr>
              <w:t xml:space="preserve"> </w:t>
            </w:r>
            <w:r w:rsidRPr="00F64FBD">
              <w:rPr>
                <w:rFonts w:ascii="Calibri" w:eastAsia="Calibri" w:hAnsi="Calibri" w:cs="Calibri"/>
                <w:b/>
                <w:position w:val="-1"/>
              </w:rPr>
              <w:t>tych baz danych</w:t>
            </w:r>
            <w:r w:rsidRPr="00F64FBD">
              <w:rPr>
                <w:rFonts w:ascii="Calibri" w:eastAsia="Calibri" w:hAnsi="Calibri" w:cs="Calibri"/>
                <w:position w:val="-1"/>
              </w:rPr>
              <w:t xml:space="preserve"> wszystkim potencjalnym użytkownikom. </w:t>
            </w:r>
            <w:r w:rsidRPr="00F64FBD">
              <w:rPr>
                <w:rFonts w:ascii="Calibri" w:eastAsia="Calibri" w:hAnsi="Calibri" w:cs="Calibri"/>
                <w:b/>
                <w:position w:val="-1"/>
              </w:rPr>
              <w:t xml:space="preserve">Ważna w tym kontekście jest promocja szczególnie takich usług rozwojowych, które prowadzą do nabycia kwalifikacji zgodnych z zasadami przewidzianymi w ZSK. </w:t>
            </w:r>
            <w:r w:rsidRPr="00F64FBD">
              <w:rPr>
                <w:rFonts w:ascii="Calibri" w:eastAsia="Calibri" w:hAnsi="Calibri" w:cs="Calibri"/>
                <w:position w:val="-1"/>
              </w:rPr>
              <w:t>(...)</w:t>
            </w:r>
          </w:p>
        </w:tc>
        <w:tc>
          <w:tcPr>
            <w:tcW w:w="698" w:type="pct"/>
            <w:tcBorders>
              <w:top w:val="single" w:sz="4" w:space="0" w:color="000000"/>
              <w:left w:val="nil"/>
              <w:bottom w:val="single" w:sz="4" w:space="0" w:color="000000"/>
              <w:right w:val="single" w:sz="4" w:space="0" w:color="000000"/>
            </w:tcBorders>
            <w:vAlign w:val="center"/>
          </w:tcPr>
          <w:p w14:paraId="61DBDC7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Usługi rozwojowe zarejestrowane w BUR mogą prowadzić do nabycia kompetencji lub kwalifikacji. Integracja BUR z ZRK ważna jest w odniesieniu do usług prowadzących do nabycia kwalifikacji.</w:t>
            </w:r>
          </w:p>
        </w:tc>
        <w:tc>
          <w:tcPr>
            <w:tcW w:w="949" w:type="pct"/>
            <w:tcBorders>
              <w:top w:val="single" w:sz="4" w:space="0" w:color="000000"/>
              <w:left w:val="nil"/>
              <w:bottom w:val="single" w:sz="4" w:space="0" w:color="000000"/>
              <w:right w:val="single" w:sz="4" w:space="0" w:color="000000"/>
            </w:tcBorders>
          </w:tcPr>
          <w:p w14:paraId="4AA5CE65"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t>Uwaga częściowo uwzględniona</w:t>
            </w:r>
          </w:p>
          <w:p w14:paraId="55EBDA9F" w14:textId="77777777" w:rsidR="00F64FBD" w:rsidRPr="00F64FBD" w:rsidRDefault="00F64FBD" w:rsidP="00F64FBD">
            <w:pPr>
              <w:spacing w:before="60" w:after="60"/>
              <w:rPr>
                <w:rFonts w:ascii="Calibri" w:eastAsia="Calibri" w:hAnsi="Calibri" w:cs="Calibri"/>
                <w:position w:val="-1"/>
              </w:rPr>
            </w:pPr>
          </w:p>
          <w:p w14:paraId="542EEF1C"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 xml:space="preserve">W opinii MFiPR, na chwilę obecną ZRK nie ma masy krytycznej, która pozwalałaby na faktyczne świadczenie na szeroka skalę usług, które pozwalają nabyć kwalifikacje zgodne z ZSK. Istnieje więc obawa, że jednoznaczne wskazanie w programie preferencji związanych z kwalifikacjami w ramach ZRK może ograniczyć dostęp do usług rozwojowych zgodnie z </w:t>
            </w:r>
            <w:r w:rsidRPr="00F64FBD">
              <w:rPr>
                <w:rFonts w:ascii="Calibri" w:eastAsia="Calibri" w:hAnsi="Calibri" w:cs="Calibri"/>
                <w:position w:val="-1"/>
              </w:rPr>
              <w:lastRenderedPageBreak/>
              <w:t>potrzebami przedsiębiorców/pracowników/ osób dorosłych. Dlatego też ewentualne zapisy promujące usługi rozwojowe, które prowadzą do nabycia kwalifikacji zgodnych z zasadami przewidzianymi w ZSK, będą rozważane na etapie wdrażania w ramach przygotowywania dokumentacji naborów.</w:t>
            </w:r>
            <w:r w:rsidRPr="00F64FBD">
              <w:rPr>
                <w:rFonts w:ascii="Calibri" w:eastAsia="Calibri" w:hAnsi="Calibri" w:cs="Calibri"/>
                <w:b/>
                <w:position w:val="-1"/>
              </w:rPr>
              <w:t xml:space="preserve"> </w:t>
            </w:r>
          </w:p>
        </w:tc>
      </w:tr>
      <w:tr w:rsidR="00F64FBD" w:rsidRPr="00F64FBD" w14:paraId="1552C818"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A8C6E29"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6AC395"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Tabela 1;</w:t>
            </w:r>
          </w:p>
          <w:p w14:paraId="42DDF6CE"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CP 4;</w:t>
            </w:r>
          </w:p>
          <w:p w14:paraId="58522835" w14:textId="77777777" w:rsidR="00F64FBD" w:rsidRPr="00F64FBD" w:rsidRDefault="00F64FBD" w:rsidP="00F64FBD">
            <w:pPr>
              <w:keepNext/>
              <w:keepLines/>
              <w:spacing w:before="120" w:after="120" w:line="360" w:lineRule="auto"/>
              <w:outlineLvl w:val="1"/>
              <w:rPr>
                <w:rFonts w:ascii="Calibri" w:eastAsia="Calibri" w:hAnsi="Calibri" w:cs="Calibri"/>
                <w:b/>
                <w:position w:val="-1"/>
              </w:rPr>
            </w:pPr>
            <w:r w:rsidRPr="00F64FBD">
              <w:rPr>
                <w:rFonts w:ascii="Calibri" w:eastAsia="Calibri" w:hAnsi="Calibri" w:cs="Calibri"/>
                <w:b/>
                <w:lang w:eastAsia="pl-PL"/>
              </w:rPr>
              <w:lastRenderedPageBreak/>
              <w:t xml:space="preserve">e) poprawa jakości, poziomu włączenia społecznego i skuteczności systemów kształcenia i szkolenia oraz ich powiązania z rynkiem pracy – w tym przez walidację uczenia się </w:t>
            </w:r>
            <w:proofErr w:type="spellStart"/>
            <w:r w:rsidRPr="00F64FBD">
              <w:rPr>
                <w:rFonts w:ascii="Calibri" w:eastAsia="Calibri" w:hAnsi="Calibri" w:cs="Calibri"/>
                <w:b/>
                <w:lang w:eastAsia="pl-PL"/>
              </w:rPr>
              <w:t>pozaformalnego</w:t>
            </w:r>
            <w:proofErr w:type="spellEnd"/>
            <w:r w:rsidRPr="00F64FBD">
              <w:rPr>
                <w:rFonts w:ascii="Calibri" w:eastAsia="Calibri" w:hAnsi="Calibri" w:cs="Calibri"/>
                <w:b/>
                <w:lang w:eastAsia="pl-PL"/>
              </w:rPr>
              <w:t xml:space="preserve"> i nieformalnego, w celu wspierania nabywania kompetencji kluczowych, w tym umiejętności w zakresie przedsiębiorczości i kompetencji cyfrowych, oraz </w:t>
            </w:r>
            <w:r w:rsidRPr="00F64FBD">
              <w:rPr>
                <w:rFonts w:ascii="Calibri" w:eastAsia="Calibri" w:hAnsi="Calibri" w:cs="Calibri"/>
                <w:b/>
                <w:lang w:eastAsia="pl-PL"/>
              </w:rPr>
              <w:lastRenderedPageBreak/>
              <w:t>przez wspieranie wprowadzania dualnych systemów szkolenia i przygotowania zawodowego;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2DD5E41"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lang w:eastAsia="pl-PL"/>
              </w:rPr>
              <w:lastRenderedPageBreak/>
              <w:t>36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175DE1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Zmiany redakcyjne.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1D7246E"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Pracodawcy spotykają się z </w:t>
            </w:r>
            <w:r w:rsidRPr="00F64FBD">
              <w:rPr>
                <w:rFonts w:ascii="Calibri" w:eastAsia="Calibri" w:hAnsi="Calibri" w:cs="Calibri"/>
                <w:b/>
                <w:strike/>
                <w:lang w:eastAsia="pl-PL"/>
              </w:rPr>
              <w:t>dużymi</w:t>
            </w:r>
            <w:r w:rsidRPr="00F64FBD">
              <w:rPr>
                <w:rFonts w:ascii="Calibri" w:eastAsia="Calibri" w:hAnsi="Calibri" w:cs="Calibri"/>
                <w:lang w:eastAsia="pl-PL"/>
              </w:rPr>
              <w:t xml:space="preserve"> trudnościami w rekrutacji właściwie przygotowanych pracowników. Szereg opracowań, w tym zalecenia  formułowane dla Polski w CSR, wskazuje </w:t>
            </w:r>
            <w:r w:rsidRPr="00F64FBD">
              <w:rPr>
                <w:rFonts w:ascii="Calibri" w:eastAsia="Calibri" w:hAnsi="Calibri" w:cs="Calibri"/>
                <w:b/>
                <w:strike/>
                <w:lang w:eastAsia="pl-PL"/>
              </w:rPr>
              <w:t>na istniejący od dawna</w:t>
            </w:r>
            <w:r w:rsidRPr="00F64FBD">
              <w:rPr>
                <w:rFonts w:ascii="Calibri" w:eastAsia="Calibri" w:hAnsi="Calibri" w:cs="Calibri"/>
                <w:strike/>
                <w:lang w:eastAsia="pl-PL"/>
              </w:rPr>
              <w:t xml:space="preserve"> </w:t>
            </w:r>
            <w:r w:rsidRPr="00F64FBD">
              <w:rPr>
                <w:rFonts w:ascii="Calibri" w:eastAsia="Calibri" w:hAnsi="Calibri" w:cs="Calibri"/>
                <w:lang w:eastAsia="pl-PL"/>
              </w:rPr>
              <w:t xml:space="preserve">problem niedostosowania kwalifikacji i </w:t>
            </w:r>
            <w:r w:rsidRPr="00F64FBD">
              <w:rPr>
                <w:rFonts w:ascii="Calibri" w:eastAsia="Calibri" w:hAnsi="Calibri" w:cs="Calibri"/>
                <w:b/>
                <w:strike/>
                <w:lang w:eastAsia="pl-PL"/>
              </w:rPr>
              <w:t>kompetencji</w:t>
            </w:r>
            <w:r w:rsidRPr="00F64FBD">
              <w:rPr>
                <w:rFonts w:ascii="Calibri" w:eastAsia="Calibri" w:hAnsi="Calibri" w:cs="Calibri"/>
                <w:lang w:eastAsia="pl-PL"/>
              </w:rPr>
              <w:t xml:space="preserve"> </w:t>
            </w:r>
            <w:r w:rsidRPr="00F64FBD">
              <w:rPr>
                <w:rFonts w:ascii="Calibri" w:eastAsia="Calibri" w:hAnsi="Calibri" w:cs="Calibri"/>
                <w:b/>
                <w:lang w:eastAsia="pl-PL"/>
              </w:rPr>
              <w:t>umiejętności</w:t>
            </w:r>
            <w:r w:rsidRPr="00F64FBD">
              <w:rPr>
                <w:rFonts w:ascii="Calibri" w:eastAsia="Calibri" w:hAnsi="Calibri" w:cs="Calibri"/>
                <w:lang w:eastAsia="pl-PL"/>
              </w:rPr>
              <w:t xml:space="preserve"> do potrzeb rynku pracy. Mimo podjęcia wielu działań, problem ten nadal jest obecny na polskim rynku pracy. Absolwentom opuszczającym system edukacji formalnej brakuje zarówno „twardych” </w:t>
            </w:r>
            <w:r w:rsidRPr="00F64FBD">
              <w:rPr>
                <w:rFonts w:ascii="Calibri" w:eastAsia="Calibri" w:hAnsi="Calibri" w:cs="Calibri"/>
                <w:lang w:eastAsia="pl-PL"/>
              </w:rPr>
              <w:lastRenderedPageBreak/>
              <w:t xml:space="preserve">kwalifikacji zawodowych, jak i kompetencji „miękkich” poszukiwanych przez pracodawców:  interpersonalnych, zarządczych i organizacyjnych. Konieczne jest </w:t>
            </w:r>
            <w:r w:rsidRPr="00F64FBD">
              <w:rPr>
                <w:rFonts w:ascii="Calibri" w:eastAsia="Calibri" w:hAnsi="Calibri" w:cs="Calibri"/>
                <w:b/>
                <w:strike/>
                <w:lang w:eastAsia="pl-PL"/>
              </w:rPr>
              <w:t>dostosowanie programów kształcenia</w:t>
            </w:r>
            <w:r w:rsidRPr="00F64FBD">
              <w:rPr>
                <w:rFonts w:ascii="Calibri" w:eastAsia="Calibri" w:hAnsi="Calibri" w:cs="Calibri"/>
                <w:lang w:eastAsia="pl-PL"/>
              </w:rPr>
              <w:t xml:space="preserve"> </w:t>
            </w:r>
            <w:r w:rsidRPr="00F64FBD">
              <w:rPr>
                <w:rFonts w:ascii="Calibri" w:eastAsia="Calibri" w:hAnsi="Calibri" w:cs="Calibri"/>
                <w:b/>
                <w:lang w:eastAsia="pl-PL"/>
              </w:rPr>
              <w:t>aby programy nauczania dla</w:t>
            </w:r>
            <w:r w:rsidRPr="00F64FBD">
              <w:rPr>
                <w:rFonts w:ascii="Calibri" w:eastAsia="Calibri" w:hAnsi="Calibri" w:cs="Calibri"/>
                <w:lang w:eastAsia="pl-PL"/>
              </w:rPr>
              <w:t xml:space="preserve"> dzieci i młodzieży oraz </w:t>
            </w:r>
            <w:r w:rsidRPr="00F64FBD">
              <w:rPr>
                <w:rFonts w:ascii="Calibri" w:eastAsia="Calibri" w:hAnsi="Calibri" w:cs="Calibri"/>
                <w:b/>
                <w:strike/>
                <w:lang w:eastAsia="pl-PL"/>
              </w:rPr>
              <w:t>dokształcenia</w:t>
            </w:r>
            <w:r w:rsidRPr="00F64FBD">
              <w:rPr>
                <w:rFonts w:ascii="Calibri" w:eastAsia="Calibri" w:hAnsi="Calibri" w:cs="Calibri"/>
                <w:lang w:eastAsia="pl-PL"/>
              </w:rPr>
              <w:t xml:space="preserve"> </w:t>
            </w:r>
            <w:r w:rsidRPr="00F64FBD">
              <w:rPr>
                <w:rFonts w:ascii="Calibri" w:eastAsia="Calibri" w:hAnsi="Calibri" w:cs="Calibri"/>
                <w:b/>
                <w:lang w:eastAsia="pl-PL"/>
              </w:rPr>
              <w:t>kształcenia</w:t>
            </w:r>
            <w:r w:rsidRPr="00F64FBD">
              <w:rPr>
                <w:rFonts w:ascii="Calibri" w:eastAsia="Calibri" w:hAnsi="Calibri" w:cs="Calibri"/>
                <w:lang w:eastAsia="pl-PL"/>
              </w:rPr>
              <w:t xml:space="preserve"> </w:t>
            </w:r>
            <w:r w:rsidRPr="00F64FBD">
              <w:rPr>
                <w:rFonts w:ascii="Calibri" w:eastAsia="Calibri" w:hAnsi="Calibri" w:cs="Calibri"/>
                <w:b/>
                <w:lang w:eastAsia="pl-PL"/>
              </w:rPr>
              <w:t>i doskonalenia</w:t>
            </w:r>
            <w:r w:rsidRPr="00F64FBD">
              <w:rPr>
                <w:rFonts w:ascii="Calibri" w:eastAsia="Calibri" w:hAnsi="Calibri" w:cs="Calibri"/>
                <w:lang w:eastAsia="pl-PL"/>
              </w:rPr>
              <w:t xml:space="preserve"> dorosłych </w:t>
            </w:r>
            <w:r w:rsidRPr="00F64FBD">
              <w:rPr>
                <w:rFonts w:ascii="Calibri" w:eastAsia="Calibri" w:hAnsi="Calibri" w:cs="Calibri"/>
                <w:b/>
                <w:lang w:eastAsia="pl-PL"/>
              </w:rPr>
              <w:t>były opracowane tak</w:t>
            </w:r>
            <w:r w:rsidRPr="00F64FBD">
              <w:rPr>
                <w:rFonts w:ascii="Calibri" w:eastAsia="Calibri" w:hAnsi="Calibri" w:cs="Calibri"/>
                <w:lang w:eastAsia="pl-PL"/>
              </w:rPr>
              <w:t>, by ich umiejętności</w:t>
            </w:r>
            <w:r w:rsidRPr="00F64FBD">
              <w:rPr>
                <w:rFonts w:ascii="Calibri" w:eastAsia="Calibri" w:hAnsi="Calibri" w:cs="Calibri"/>
                <w:strike/>
                <w:lang w:eastAsia="pl-PL"/>
              </w:rPr>
              <w:t xml:space="preserve">, </w:t>
            </w:r>
            <w:r w:rsidRPr="00F64FBD">
              <w:rPr>
                <w:rFonts w:ascii="Calibri" w:eastAsia="Calibri" w:hAnsi="Calibri" w:cs="Calibri"/>
                <w:b/>
                <w:strike/>
                <w:lang w:eastAsia="pl-PL"/>
              </w:rPr>
              <w:t>kompetencje</w:t>
            </w:r>
            <w:r w:rsidRPr="00F64FBD">
              <w:rPr>
                <w:rFonts w:ascii="Calibri" w:eastAsia="Calibri" w:hAnsi="Calibri" w:cs="Calibri"/>
                <w:lang w:eastAsia="pl-PL"/>
              </w:rPr>
              <w:t xml:space="preserve"> i kwalifikacje odpowiadały  </w:t>
            </w:r>
            <w:r w:rsidRPr="00F64FBD">
              <w:rPr>
                <w:rFonts w:ascii="Calibri" w:eastAsia="Calibri" w:hAnsi="Calibri" w:cs="Calibri"/>
                <w:b/>
                <w:lang w:eastAsia="pl-PL"/>
              </w:rPr>
              <w:t>wyzwaniom gospodarki i</w:t>
            </w:r>
            <w:r w:rsidRPr="00F64FBD">
              <w:rPr>
                <w:rFonts w:ascii="Calibri" w:eastAsia="Calibri" w:hAnsi="Calibri" w:cs="Calibri"/>
                <w:lang w:eastAsia="pl-PL"/>
              </w:rPr>
              <w:t xml:space="preserve"> potrzebom pracodawców.</w:t>
            </w:r>
          </w:p>
          <w:p w14:paraId="359D494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 xml:space="preserve">Interwencje zaplanowane w celu ograniczania zidentyfikowanych wyzwań opierają się na </w:t>
            </w:r>
            <w:r w:rsidRPr="00F64FBD">
              <w:rPr>
                <w:rFonts w:ascii="Calibri" w:eastAsia="Calibri" w:hAnsi="Calibri" w:cs="Calibri"/>
                <w:b/>
                <w:lang w:eastAsia="pl-PL"/>
              </w:rPr>
              <w:t>dalszym</w:t>
            </w:r>
            <w:r w:rsidRPr="00F64FBD">
              <w:rPr>
                <w:rFonts w:ascii="Calibri" w:eastAsia="Calibri" w:hAnsi="Calibri" w:cs="Calibri"/>
                <w:lang w:eastAsia="pl-PL"/>
              </w:rPr>
              <w:t xml:space="preserve"> włączeniu pracodawców i partnerów społecznych w proces kształcenia i szkolenia, monitorowaniu, identyfikowaniu i </w:t>
            </w:r>
            <w:r w:rsidRPr="00F64FBD">
              <w:rPr>
                <w:rFonts w:ascii="Calibri" w:eastAsia="Calibri" w:hAnsi="Calibri" w:cs="Calibri"/>
                <w:b/>
                <w:strike/>
                <w:lang w:eastAsia="pl-PL"/>
              </w:rPr>
              <w:t>rozwianiu</w:t>
            </w:r>
            <w:r w:rsidRPr="00F64FBD">
              <w:rPr>
                <w:rFonts w:ascii="Calibri" w:eastAsia="Calibri" w:hAnsi="Calibri" w:cs="Calibri"/>
                <w:lang w:eastAsia="pl-PL"/>
              </w:rPr>
              <w:t xml:space="preserve"> </w:t>
            </w:r>
            <w:r w:rsidRPr="00F64FBD">
              <w:rPr>
                <w:rFonts w:ascii="Calibri" w:eastAsia="Calibri" w:hAnsi="Calibri" w:cs="Calibri"/>
                <w:b/>
                <w:lang w:eastAsia="pl-PL"/>
              </w:rPr>
              <w:t>rozwijaniu</w:t>
            </w:r>
            <w:r w:rsidRPr="00F64FBD">
              <w:rPr>
                <w:rFonts w:ascii="Calibri" w:eastAsia="Calibri" w:hAnsi="Calibri" w:cs="Calibri"/>
                <w:lang w:eastAsia="pl-PL"/>
              </w:rPr>
              <w:t xml:space="preserve"> potrzebnych </w:t>
            </w:r>
            <w:r w:rsidRPr="00F64FBD">
              <w:rPr>
                <w:rFonts w:ascii="Calibri" w:eastAsia="Calibri" w:hAnsi="Calibri" w:cs="Calibri"/>
                <w:b/>
                <w:strike/>
                <w:lang w:eastAsia="pl-PL"/>
              </w:rPr>
              <w:t>kompetencji</w:t>
            </w:r>
            <w:r w:rsidRPr="00F64FBD">
              <w:rPr>
                <w:rFonts w:ascii="Calibri" w:eastAsia="Calibri" w:hAnsi="Calibri" w:cs="Calibri"/>
                <w:strike/>
                <w:lang w:eastAsia="pl-PL"/>
              </w:rPr>
              <w:t xml:space="preserve"> </w:t>
            </w:r>
            <w:r w:rsidRPr="00F64FBD">
              <w:rPr>
                <w:rFonts w:ascii="Calibri" w:eastAsia="Calibri" w:hAnsi="Calibri" w:cs="Calibri"/>
                <w:b/>
                <w:lang w:eastAsia="pl-PL"/>
              </w:rPr>
              <w:t>umiejętności</w:t>
            </w:r>
            <w:r w:rsidRPr="00F64FBD">
              <w:rPr>
                <w:rFonts w:ascii="Calibri" w:eastAsia="Calibri" w:hAnsi="Calibri" w:cs="Calibri"/>
                <w:lang w:eastAsia="pl-PL"/>
              </w:rPr>
              <w:t xml:space="preserve">/kwalifikacji, podnoszeniu </w:t>
            </w:r>
            <w:r w:rsidRPr="00F64FBD">
              <w:rPr>
                <w:rFonts w:ascii="Calibri" w:eastAsia="Calibri" w:hAnsi="Calibri" w:cs="Calibri"/>
                <w:b/>
                <w:strike/>
                <w:lang w:eastAsia="pl-PL"/>
              </w:rPr>
              <w:t>kompetencji</w:t>
            </w:r>
            <w:r w:rsidRPr="00F64FBD">
              <w:rPr>
                <w:rFonts w:ascii="Calibri" w:eastAsia="Calibri" w:hAnsi="Calibri" w:cs="Calibri"/>
                <w:strike/>
                <w:lang w:eastAsia="pl-PL"/>
              </w:rPr>
              <w:t xml:space="preserve"> </w:t>
            </w:r>
            <w:r w:rsidRPr="00F64FBD">
              <w:rPr>
                <w:rFonts w:ascii="Calibri" w:eastAsia="Calibri" w:hAnsi="Calibri" w:cs="Calibri"/>
                <w:b/>
                <w:lang w:eastAsia="pl-PL"/>
              </w:rPr>
              <w:lastRenderedPageBreak/>
              <w:t>umiejętności</w:t>
            </w:r>
            <w:r w:rsidRPr="00F64FBD">
              <w:rPr>
                <w:rFonts w:ascii="Calibri" w:eastAsia="Calibri" w:hAnsi="Calibri" w:cs="Calibri"/>
                <w:lang w:eastAsia="pl-PL"/>
              </w:rPr>
              <w:t xml:space="preserve">/kwalifikacji kadry systemu oświaty.  </w:t>
            </w:r>
          </w:p>
        </w:tc>
        <w:tc>
          <w:tcPr>
            <w:tcW w:w="698" w:type="pct"/>
            <w:tcBorders>
              <w:top w:val="single" w:sz="4" w:space="0" w:color="000000"/>
              <w:left w:val="nil"/>
              <w:bottom w:val="single" w:sz="4" w:space="0" w:color="000000"/>
              <w:right w:val="single" w:sz="4" w:space="0" w:color="000000"/>
            </w:tcBorders>
            <w:vAlign w:val="center"/>
          </w:tcPr>
          <w:p w14:paraId="6E112746"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lastRenderedPageBreak/>
              <w:t>Zmiany redakcyjne.</w:t>
            </w:r>
          </w:p>
        </w:tc>
        <w:tc>
          <w:tcPr>
            <w:tcW w:w="949" w:type="pct"/>
            <w:tcBorders>
              <w:top w:val="single" w:sz="4" w:space="0" w:color="000000"/>
              <w:left w:val="nil"/>
              <w:bottom w:val="single" w:sz="4" w:space="0" w:color="000000"/>
              <w:right w:val="single" w:sz="4" w:space="0" w:color="000000"/>
            </w:tcBorders>
          </w:tcPr>
          <w:p w14:paraId="231C8A4A"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Uwaga częściowo uwzględniona</w:t>
            </w:r>
          </w:p>
          <w:p w14:paraId="18F1F50E"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lang w:eastAsia="pl-PL"/>
              </w:rPr>
              <w:t>W zakresie kompetencji – wyjaśnienie jak wyżej.</w:t>
            </w:r>
          </w:p>
        </w:tc>
      </w:tr>
      <w:tr w:rsidR="00F64FBD" w:rsidRPr="00F64FBD" w14:paraId="3BA8FBB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3D3086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710EA"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nazwa celu szczegółowego e)</w:t>
            </w:r>
          </w:p>
          <w:p w14:paraId="2E50E09D"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[także w spisie treści oraz powiązanych rodzajach działań we fragmentach odnoszących się do tego celu szczegółowego]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FC5A765"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position w:val="-1"/>
              </w:rPr>
              <w:t>36-37</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CB3CF0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919BA12"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e) poprawa jakości, poziomu włączenia społecznego i skuteczności systemów kształcenia i szkolenia oraz ich powiązania z rynkiem pracy</w:t>
            </w:r>
            <w:r w:rsidRPr="00F64FBD">
              <w:rPr>
                <w:rFonts w:ascii="Calibri" w:eastAsia="Calibri" w:hAnsi="Calibri" w:cs="Calibri"/>
                <w:b/>
                <w:position w:val="-1"/>
              </w:rPr>
              <w:t>, m.in. poprzez umożliwienie nabywania nowych kwalifikacji</w:t>
            </w:r>
            <w:r w:rsidRPr="00F64FBD">
              <w:rPr>
                <w:rFonts w:ascii="Calibri" w:eastAsia="Calibri" w:hAnsi="Calibri" w:cs="Calibri"/>
                <w:position w:val="-1"/>
              </w:rPr>
              <w:t xml:space="preserve"> - w tym (...)</w:t>
            </w:r>
          </w:p>
        </w:tc>
        <w:tc>
          <w:tcPr>
            <w:tcW w:w="698" w:type="pct"/>
            <w:tcBorders>
              <w:top w:val="single" w:sz="4" w:space="0" w:color="000000"/>
              <w:left w:val="nil"/>
              <w:bottom w:val="single" w:sz="4" w:space="0" w:color="000000"/>
              <w:right w:val="single" w:sz="4" w:space="0" w:color="000000"/>
            </w:tcBorders>
            <w:vAlign w:val="center"/>
          </w:tcPr>
          <w:p w14:paraId="1B043AC7"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Ważny jest rozwój nie tylko systemów kształcenia i szkolenia, ale też nabywania kwalifikacji, czyli potwierdzania efektów uczenia się w drodze walidacji.</w:t>
            </w:r>
          </w:p>
        </w:tc>
        <w:tc>
          <w:tcPr>
            <w:tcW w:w="949" w:type="pct"/>
            <w:tcBorders>
              <w:top w:val="single" w:sz="4" w:space="0" w:color="000000"/>
              <w:left w:val="nil"/>
              <w:bottom w:val="single" w:sz="4" w:space="0" w:color="000000"/>
              <w:right w:val="single" w:sz="4" w:space="0" w:color="000000"/>
            </w:tcBorders>
          </w:tcPr>
          <w:p w14:paraId="0C4FAFE6"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t>Uwaga nieuwzględniona</w:t>
            </w:r>
          </w:p>
          <w:p w14:paraId="681BC898" w14:textId="77777777" w:rsidR="00F64FBD" w:rsidRPr="00F64FBD" w:rsidRDefault="00F64FBD" w:rsidP="00F64FBD">
            <w:pPr>
              <w:spacing w:before="60" w:after="60"/>
              <w:rPr>
                <w:rFonts w:ascii="Calibri" w:eastAsia="Calibri" w:hAnsi="Calibri" w:cs="Calibri"/>
                <w:position w:val="-1"/>
              </w:rPr>
            </w:pPr>
          </w:p>
          <w:p w14:paraId="0CEB5859"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Nazwa celu wynika z rozporządzenia UE i nie może być zmieniona.</w:t>
            </w:r>
          </w:p>
        </w:tc>
      </w:tr>
      <w:tr w:rsidR="00F64FBD" w:rsidRPr="00F64FBD" w14:paraId="1EB6AF2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CCE5E58"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064A41"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Tabela 1, CP 4, cel szczegółowy f, uzasadnienie (podsumowanie)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05B9C38"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38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584ECE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Obecny zapis skupia się jedynie na rosnącej liczbie orzeczeń o potrzebie kształcenia specjalnego oraz dzieci i młodzieży, korzystających z pomocy psychologiczno-pedagogicznej. W związku z powyższym proponuje się szerszą definicję.</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7805A1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strike/>
                <w:position w:val="-1"/>
              </w:rPr>
            </w:pPr>
            <w:r w:rsidRPr="00F64FBD">
              <w:rPr>
                <w:rFonts w:ascii="Calibri" w:eastAsia="Calibri" w:hAnsi="Calibri" w:cs="Calibri"/>
                <w:b/>
                <w:strike/>
                <w:position w:val="-1"/>
              </w:rPr>
              <w:t xml:space="preserve">Ze względu na obserwowany wzrost liczby orzeczeń o potrzebie kształcenia specjalnego, a także wzrost odsetka dzieci i młodzieży korzystających z pomocy specjalistycznej ze względu na zaburzenia psychiczne, w ramach celu szczegółowego zaplanowano dalszy rozwój </w:t>
            </w:r>
            <w:r w:rsidRPr="00F64FBD">
              <w:rPr>
                <w:rFonts w:ascii="Calibri" w:eastAsia="Calibri" w:hAnsi="Calibri" w:cs="Calibri"/>
                <w:b/>
                <w:strike/>
                <w:position w:val="-1"/>
              </w:rPr>
              <w:lastRenderedPageBreak/>
              <w:t>edukacji włączającej, a także wsparcie poradnictwa psychologiczno-pedagogicznego, na które prognozuje się zwiększone zapotrzebowanie m.in. w związku ze skutkami nauki zdalnej w czasie pandemii.</w:t>
            </w:r>
          </w:p>
          <w:p w14:paraId="320D02D7"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b/>
                <w:position w:val="-1"/>
              </w:rPr>
              <w:t xml:space="preserve">W celu zapewnienia wysokiej jakości kształcenia i wsparcia dla wszystkich dzieci i uczniów z uwzględnieniem zróżnicowania ich potrzeb edukacyjnych i rozwojowych w ramach celu szczegółowego zaplanowano dalszy rozwój edukacji włączającej, w tym wsparcie poradnictwa psychologiczno-pedagogicznego, na które prognozuje się zwiększone zapotrzebowanie m.in. w związku ze skutkami nauki zdalnej w czasie pandemii. Potrzeba rozwoju podejścia włączającego w edukacji wynika również z obserwowanego wzrostu liczby orzeczeń o potrzebie kształcenia specjalnego, a </w:t>
            </w:r>
            <w:r w:rsidRPr="00F64FBD">
              <w:rPr>
                <w:rFonts w:ascii="Calibri" w:eastAsia="Calibri" w:hAnsi="Calibri" w:cs="Calibri"/>
                <w:b/>
                <w:position w:val="-1"/>
              </w:rPr>
              <w:lastRenderedPageBreak/>
              <w:t>także wzrost odsetka dzieci i młodzieży korzystających z pomocy specjalistycznej ze względu na zaburzenia psychiczne.</w:t>
            </w:r>
          </w:p>
        </w:tc>
        <w:tc>
          <w:tcPr>
            <w:tcW w:w="698" w:type="pct"/>
            <w:tcBorders>
              <w:top w:val="single" w:sz="4" w:space="0" w:color="000000"/>
              <w:left w:val="nil"/>
              <w:bottom w:val="single" w:sz="4" w:space="0" w:color="000000"/>
              <w:right w:val="single" w:sz="4" w:space="0" w:color="000000"/>
            </w:tcBorders>
            <w:vAlign w:val="center"/>
          </w:tcPr>
          <w:p w14:paraId="3832CDD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Edukacja włączająca to podejście, która zakłada wsparcie wszystkich uczniów, a nie jedynie wybranych grup (np. posiadających orzeczenia o </w:t>
            </w:r>
            <w:r w:rsidRPr="00F64FBD">
              <w:rPr>
                <w:rFonts w:ascii="Calibri" w:eastAsia="Calibri" w:hAnsi="Calibri" w:cs="Calibri"/>
                <w:position w:val="-1"/>
              </w:rPr>
              <w:lastRenderedPageBreak/>
              <w:t xml:space="preserve">potrzebie kształcenia specjalnego czy korzystających ze wsparcia psychologiczno-pedagogicznego) i dąży do podniesienia jakości kształcenia dla każdej osoby z uwzględnieniem jej potrzeb edukacyjnych i rozwojowych. W edukacji włączającej zakłada się stosowanie projektowania uniwersalnego tak, by zapewniać dostępność dla wszystkich uczniów, a nie jedynie realizować działania kompensacyjno-wyrównawcze. Rozwiązania w </w:t>
            </w:r>
            <w:r w:rsidRPr="00F64FBD">
              <w:rPr>
                <w:rFonts w:ascii="Calibri" w:eastAsia="Calibri" w:hAnsi="Calibri" w:cs="Calibri"/>
                <w:position w:val="-1"/>
              </w:rPr>
              <w:lastRenderedPageBreak/>
              <w:t xml:space="preserve">zakresie edukacji włączającej będą ukierunkowane na podnoszenie jakości kształcenia wszystkich uczniów, wspieranie rozwoju osobowego każdego dziecka, wzmacnianie potencjału rodziny oraz uruchamianie zasobów w środowisku pozarodzinnym dziecka lub ucznia, w tym odpowiednio w placówce zapewniającej opiekę i wychowanie nad dziećmi do lat 3, przedszkolu, poradni psychologiczno-pedagogicznej i innych instytucjach </w:t>
            </w:r>
            <w:r w:rsidRPr="00F64FBD">
              <w:rPr>
                <w:rFonts w:ascii="Calibri" w:eastAsia="Calibri" w:hAnsi="Calibri" w:cs="Calibri"/>
                <w:position w:val="-1"/>
              </w:rPr>
              <w:lastRenderedPageBreak/>
              <w:t>i podmiotach działających lokalnie. Rosnące liczby, o których mowa w obecnych zapisach FERS są jedną z przyczyn wdrażania edukacji włączającej, ale nie jedyną.</w:t>
            </w:r>
          </w:p>
        </w:tc>
        <w:tc>
          <w:tcPr>
            <w:tcW w:w="949" w:type="pct"/>
            <w:tcBorders>
              <w:top w:val="single" w:sz="4" w:space="0" w:color="000000"/>
              <w:left w:val="nil"/>
              <w:bottom w:val="single" w:sz="4" w:space="0" w:color="000000"/>
              <w:right w:val="single" w:sz="4" w:space="0" w:color="000000"/>
            </w:tcBorders>
          </w:tcPr>
          <w:p w14:paraId="100EB15B"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b/>
                <w:position w:val="-1"/>
              </w:rPr>
              <w:lastRenderedPageBreak/>
              <w:t>Uwaga uwzględniona</w:t>
            </w:r>
            <w:r w:rsidRPr="00F64FBD">
              <w:rPr>
                <w:rFonts w:ascii="Calibri" w:eastAsia="Calibri" w:hAnsi="Calibri" w:cs="Calibri"/>
                <w:position w:val="-1"/>
              </w:rPr>
              <w:t>, ale ze względu na ograniczona liczbę znaków, tekst zaproponowany przez MEiN może zostać skrócony.</w:t>
            </w:r>
          </w:p>
        </w:tc>
      </w:tr>
      <w:tr w:rsidR="00F64FBD" w:rsidRPr="00F64FBD" w14:paraId="19340D55"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16A1C65"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0357E"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uzasadnienie celu szczegółowego g)</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4A104B4"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39</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03E56B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2927956"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strike/>
                <w:position w:val="-1"/>
              </w:rPr>
            </w:pPr>
            <w:r w:rsidRPr="00F64FBD">
              <w:rPr>
                <w:rFonts w:ascii="Calibri" w:eastAsia="Calibri" w:hAnsi="Calibri" w:cs="Calibri"/>
                <w:position w:val="-1"/>
              </w:rPr>
              <w:t xml:space="preserve">Liczba osób dorosłych kształcących się w sposób formalny w Polsce jest niższa od średniej UE. </w:t>
            </w:r>
            <w:r w:rsidRPr="00F64FBD">
              <w:rPr>
                <w:rFonts w:ascii="Calibri" w:eastAsia="Calibri" w:hAnsi="Calibri" w:cs="Calibri"/>
                <w:b/>
                <w:strike/>
                <w:position w:val="-1"/>
              </w:rPr>
              <w:t xml:space="preserve">Uczenie się w sposób </w:t>
            </w:r>
            <w:proofErr w:type="spellStart"/>
            <w:r w:rsidRPr="00F64FBD">
              <w:rPr>
                <w:rFonts w:ascii="Calibri" w:eastAsia="Calibri" w:hAnsi="Calibri" w:cs="Calibri"/>
                <w:b/>
                <w:strike/>
                <w:position w:val="-1"/>
              </w:rPr>
              <w:t>pozaformalny</w:t>
            </w:r>
            <w:proofErr w:type="spellEnd"/>
            <w:r w:rsidRPr="00F64FBD">
              <w:rPr>
                <w:rFonts w:ascii="Calibri" w:eastAsia="Calibri" w:hAnsi="Calibri" w:cs="Calibri"/>
                <w:b/>
                <w:strike/>
                <w:position w:val="-1"/>
              </w:rPr>
              <w:t xml:space="preserve"> lub nieformalny</w:t>
            </w:r>
            <w:r w:rsidRPr="00F64FBD">
              <w:rPr>
                <w:rFonts w:ascii="Calibri" w:eastAsia="Calibri" w:hAnsi="Calibri" w:cs="Calibri"/>
                <w:position w:val="-1"/>
              </w:rPr>
              <w:t xml:space="preserve"> </w:t>
            </w:r>
            <w:r w:rsidRPr="00F64FBD">
              <w:rPr>
                <w:rFonts w:ascii="Calibri" w:eastAsia="Calibri" w:hAnsi="Calibri" w:cs="Calibri"/>
                <w:b/>
                <w:position w:val="-1"/>
              </w:rPr>
              <w:t>Chociaż uczenie się nieformalne</w:t>
            </w:r>
            <w:r w:rsidRPr="00F64FBD">
              <w:rPr>
                <w:rFonts w:ascii="Calibri" w:eastAsia="Calibri" w:hAnsi="Calibri" w:cs="Calibri"/>
                <w:position w:val="-1"/>
              </w:rPr>
              <w:t xml:space="preserve"> jest bardziej powszechne, </w:t>
            </w:r>
            <w:r w:rsidRPr="00F64FBD">
              <w:rPr>
                <w:rFonts w:ascii="Calibri" w:eastAsia="Calibri" w:hAnsi="Calibri" w:cs="Calibri"/>
                <w:b/>
                <w:strike/>
                <w:position w:val="-1"/>
              </w:rPr>
              <w:t>jednak</w:t>
            </w:r>
            <w:r w:rsidRPr="00F64FBD">
              <w:rPr>
                <w:rFonts w:ascii="Calibri" w:eastAsia="Calibri" w:hAnsi="Calibri" w:cs="Calibri"/>
                <w:b/>
                <w:position w:val="-1"/>
              </w:rPr>
              <w:t xml:space="preserve"> to</w:t>
            </w:r>
            <w:r w:rsidRPr="00F64FBD">
              <w:rPr>
                <w:rFonts w:ascii="Calibri" w:eastAsia="Calibri" w:hAnsi="Calibri" w:cs="Calibri"/>
                <w:position w:val="-1"/>
              </w:rPr>
              <w:t xml:space="preserve"> również tu występuje duży dystans między Polską a UE. </w:t>
            </w:r>
            <w:r w:rsidRPr="00F64FBD">
              <w:rPr>
                <w:rFonts w:ascii="Calibri" w:eastAsia="Calibri" w:hAnsi="Calibri" w:cs="Calibri"/>
                <w:b/>
                <w:strike/>
                <w:position w:val="-1"/>
              </w:rPr>
              <w:t>Jednym z problemów</w:t>
            </w:r>
            <w:r w:rsidRPr="00F64FBD">
              <w:rPr>
                <w:rFonts w:ascii="Calibri" w:eastAsia="Calibri" w:hAnsi="Calibri" w:cs="Calibri"/>
                <w:position w:val="-1"/>
              </w:rPr>
              <w:t xml:space="preserve"> </w:t>
            </w:r>
            <w:r w:rsidRPr="00F64FBD">
              <w:rPr>
                <w:rFonts w:ascii="Calibri" w:eastAsia="Calibri" w:hAnsi="Calibri" w:cs="Calibri"/>
                <w:b/>
                <w:position w:val="-1"/>
              </w:rPr>
              <w:t>Wyzwaniem</w:t>
            </w:r>
            <w:r w:rsidRPr="00F64FBD">
              <w:rPr>
                <w:rFonts w:ascii="Calibri" w:eastAsia="Calibri" w:hAnsi="Calibri" w:cs="Calibri"/>
                <w:position w:val="-1"/>
              </w:rPr>
              <w:t xml:space="preserve"> pozostaje </w:t>
            </w:r>
            <w:r w:rsidRPr="00F64FBD">
              <w:rPr>
                <w:rFonts w:ascii="Calibri" w:eastAsia="Calibri" w:hAnsi="Calibri" w:cs="Calibri"/>
                <w:b/>
                <w:strike/>
                <w:position w:val="-1"/>
              </w:rPr>
              <w:t>niska świadomości na temat potrzeby uczestniczenia w kształceniu ustawicznym oraz</w:t>
            </w:r>
            <w:r w:rsidRPr="00F64FBD">
              <w:rPr>
                <w:rFonts w:ascii="Calibri" w:eastAsia="Calibri" w:hAnsi="Calibri" w:cs="Calibri"/>
                <w:position w:val="-1"/>
              </w:rPr>
              <w:t xml:space="preserve"> </w:t>
            </w:r>
            <w:r w:rsidRPr="00F64FBD">
              <w:rPr>
                <w:rFonts w:ascii="Calibri" w:eastAsia="Calibri" w:hAnsi="Calibri" w:cs="Calibri"/>
                <w:b/>
                <w:strike/>
                <w:position w:val="-1"/>
              </w:rPr>
              <w:t>brak czasu</w:t>
            </w:r>
            <w:r w:rsidRPr="00F64FBD">
              <w:rPr>
                <w:rFonts w:ascii="Calibri" w:eastAsia="Calibri" w:hAnsi="Calibri" w:cs="Calibri"/>
                <w:strike/>
                <w:position w:val="-1"/>
              </w:rPr>
              <w:t xml:space="preserve"> </w:t>
            </w:r>
            <w:r w:rsidRPr="00F64FBD">
              <w:rPr>
                <w:rFonts w:ascii="Calibri" w:eastAsia="Calibri" w:hAnsi="Calibri" w:cs="Calibri"/>
                <w:b/>
                <w:position w:val="-1"/>
              </w:rPr>
              <w:t>zróżnicowana sytuacja zawodowa i rodzinna</w:t>
            </w:r>
            <w:r w:rsidRPr="00F64FBD">
              <w:rPr>
                <w:rFonts w:ascii="Calibri" w:eastAsia="Calibri" w:hAnsi="Calibri" w:cs="Calibri"/>
                <w:position w:val="-1"/>
              </w:rPr>
              <w:t xml:space="preserve"> osób dorosłych, co wpływa na niechęć do długich i </w:t>
            </w:r>
            <w:r w:rsidRPr="00F64FBD">
              <w:rPr>
                <w:rFonts w:ascii="Calibri" w:eastAsia="Calibri" w:hAnsi="Calibri" w:cs="Calibri"/>
                <w:position w:val="-1"/>
              </w:rPr>
              <w:lastRenderedPageBreak/>
              <w:t xml:space="preserve">sformalizowanych form kształcenia i </w:t>
            </w:r>
            <w:r w:rsidRPr="00F64FBD">
              <w:rPr>
                <w:rFonts w:ascii="Calibri" w:eastAsia="Calibri" w:hAnsi="Calibri" w:cs="Calibri"/>
                <w:b/>
                <w:position w:val="-1"/>
              </w:rPr>
              <w:t>uczenia się oraz</w:t>
            </w:r>
            <w:r w:rsidRPr="00F64FBD">
              <w:rPr>
                <w:rFonts w:ascii="Calibri" w:eastAsia="Calibri" w:hAnsi="Calibri" w:cs="Calibri"/>
                <w:position w:val="-1"/>
              </w:rPr>
              <w:t xml:space="preserve"> powoduje, że preferowane są jak najkrótsze cykle kształcenia. (...)</w:t>
            </w:r>
          </w:p>
        </w:tc>
        <w:tc>
          <w:tcPr>
            <w:tcW w:w="698" w:type="pct"/>
            <w:tcBorders>
              <w:top w:val="single" w:sz="4" w:space="0" w:color="000000"/>
              <w:left w:val="nil"/>
              <w:bottom w:val="single" w:sz="4" w:space="0" w:color="000000"/>
              <w:right w:val="single" w:sz="4" w:space="0" w:color="000000"/>
            </w:tcBorders>
            <w:vAlign w:val="center"/>
          </w:tcPr>
          <w:p w14:paraId="3845A89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lastRenderedPageBreak/>
              <w:t>Zmiana redakcyjna</w:t>
            </w:r>
          </w:p>
        </w:tc>
        <w:tc>
          <w:tcPr>
            <w:tcW w:w="949" w:type="pct"/>
            <w:tcBorders>
              <w:top w:val="single" w:sz="4" w:space="0" w:color="000000"/>
              <w:left w:val="nil"/>
              <w:bottom w:val="single" w:sz="4" w:space="0" w:color="000000"/>
              <w:right w:val="single" w:sz="4" w:space="0" w:color="000000"/>
            </w:tcBorders>
          </w:tcPr>
          <w:p w14:paraId="636091B9"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Uwaga częściowo uwzględniona</w:t>
            </w:r>
          </w:p>
          <w:p w14:paraId="0AC35840" w14:textId="77777777" w:rsidR="00F64FBD" w:rsidRPr="00F64FBD" w:rsidRDefault="00F64FBD" w:rsidP="00F64FBD">
            <w:pPr>
              <w:spacing w:before="60" w:after="60"/>
              <w:rPr>
                <w:rFonts w:ascii="Calibri" w:eastAsia="Calibri" w:hAnsi="Calibri" w:cs="Calibri"/>
                <w:lang w:eastAsia="pl-PL"/>
              </w:rPr>
            </w:pPr>
          </w:p>
          <w:p w14:paraId="031D5443"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W dokumentach KE oraz statystykach europejskich wyróżnia się edukację formalna, </w:t>
            </w:r>
            <w:proofErr w:type="spellStart"/>
            <w:r w:rsidRPr="00F64FBD">
              <w:rPr>
                <w:rFonts w:ascii="Calibri" w:eastAsia="Calibri" w:hAnsi="Calibri" w:cs="Calibri"/>
                <w:lang w:eastAsia="pl-PL"/>
              </w:rPr>
              <w:t>pozaformalna</w:t>
            </w:r>
            <w:proofErr w:type="spellEnd"/>
            <w:r w:rsidRPr="00F64FBD">
              <w:rPr>
                <w:rFonts w:ascii="Calibri" w:eastAsia="Calibri" w:hAnsi="Calibri" w:cs="Calibri"/>
                <w:lang w:eastAsia="pl-PL"/>
              </w:rPr>
              <w:t xml:space="preserve"> i uczenie się </w:t>
            </w:r>
            <w:proofErr w:type="spellStart"/>
            <w:r w:rsidRPr="00F64FBD">
              <w:rPr>
                <w:rFonts w:ascii="Calibri" w:eastAsia="Calibri" w:hAnsi="Calibri" w:cs="Calibri"/>
                <w:lang w:eastAsia="pl-PL"/>
              </w:rPr>
              <w:t>nieformlane</w:t>
            </w:r>
            <w:proofErr w:type="spellEnd"/>
            <w:r w:rsidRPr="00F64FBD">
              <w:rPr>
                <w:rFonts w:ascii="Calibri" w:eastAsia="Calibri" w:hAnsi="Calibri" w:cs="Calibri"/>
                <w:lang w:eastAsia="pl-PL"/>
              </w:rPr>
              <w:t xml:space="preserve">. </w:t>
            </w:r>
          </w:p>
          <w:p w14:paraId="17364CFC" w14:textId="77777777" w:rsidR="00F64FBD" w:rsidRPr="00F64FBD" w:rsidRDefault="00F64FBD" w:rsidP="00F64FBD">
            <w:pPr>
              <w:spacing w:before="60" w:after="60"/>
              <w:rPr>
                <w:rFonts w:ascii="Calibri" w:eastAsia="Calibri" w:hAnsi="Calibri" w:cs="Calibri"/>
                <w:position w:val="-1"/>
              </w:rPr>
            </w:pPr>
          </w:p>
        </w:tc>
      </w:tr>
      <w:tr w:rsidR="00F64FBD" w:rsidRPr="00F64FBD" w14:paraId="4F333DF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CF03FAE"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7F331"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uzasadnienie celu szczegółowego g)</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CC977BE"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39</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8037EC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92462F3"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W pierwszym akapicie uzasadnienia, po słowach “(...) jak najkrótsze cykle kształcenia.” proponujemy dodanie następującego fragmentu:</w:t>
            </w:r>
          </w:p>
          <w:p w14:paraId="63F4F45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b/>
                <w:position w:val="-1"/>
              </w:rPr>
              <w:t xml:space="preserve">Poza kwestiami finansowymi oraz wynikającymi z ograniczonej dyspozycyjności czasowej osób dorosłych, zdiagnozowanymi barierami w uczeniu się dorosłych Polaków są m.in. wciąż niedostateczny dostęp do informacji nt. jakości usług rozwojowych oferowanych na rynku (w szczególności tych, które nie prowadzą do nabycia kwalifikacji włączonych do ZSK oraz nie są zarejestrowane w BUR)  i utrudnione porównywanie tych usług między sobą, oraz ograniczone </w:t>
            </w:r>
            <w:r w:rsidRPr="00F64FBD">
              <w:rPr>
                <w:rFonts w:ascii="Calibri" w:eastAsia="Calibri" w:hAnsi="Calibri" w:cs="Calibri"/>
                <w:b/>
                <w:position w:val="-1"/>
              </w:rPr>
              <w:lastRenderedPageBreak/>
              <w:t>możliwości w zakresie potwierdzania kompetencji nabytych drogą nieformalną, w wyniku samodzielnego uczenia się. Odpowiedzią na to są dalszy rozwój Zintegrowanego Systemu Kwalifikacji (ZSK), w tym Zintegrowanego Rejestru Kwalifikacji (ZRK) oraz dalsze prace w kontekście powiązania ZRK z BUR. Ważna jest także promocja usług rozwojowych, które prowadzą do nabycia kwalifikacji zgodnych z zasadami przewidzianymi w ustawie ZSK.</w:t>
            </w:r>
            <w:r w:rsidRPr="00F64FBD">
              <w:rPr>
                <w:rFonts w:ascii="Calibri" w:eastAsia="Calibri" w:hAnsi="Calibri" w:cs="Calibri"/>
                <w:position w:val="-1"/>
              </w:rPr>
              <w:t xml:space="preserve"> </w:t>
            </w:r>
          </w:p>
        </w:tc>
        <w:tc>
          <w:tcPr>
            <w:tcW w:w="698" w:type="pct"/>
            <w:tcBorders>
              <w:top w:val="single" w:sz="4" w:space="0" w:color="000000"/>
              <w:left w:val="nil"/>
              <w:bottom w:val="single" w:sz="4" w:space="0" w:color="000000"/>
              <w:right w:val="single" w:sz="4" w:space="0" w:color="000000"/>
            </w:tcBorders>
            <w:vAlign w:val="center"/>
          </w:tcPr>
          <w:p w14:paraId="474FB02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lang w:eastAsia="pl-PL"/>
              </w:rPr>
              <w:lastRenderedPageBreak/>
              <w:t xml:space="preserve">Uzasadnienie jak w pozycji 12 </w:t>
            </w:r>
          </w:p>
        </w:tc>
        <w:tc>
          <w:tcPr>
            <w:tcW w:w="949" w:type="pct"/>
            <w:tcBorders>
              <w:top w:val="single" w:sz="4" w:space="0" w:color="000000"/>
              <w:left w:val="nil"/>
              <w:bottom w:val="single" w:sz="4" w:space="0" w:color="000000"/>
              <w:right w:val="single" w:sz="4" w:space="0" w:color="000000"/>
            </w:tcBorders>
          </w:tcPr>
          <w:p w14:paraId="5725F1F4"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b/>
                <w:lang w:eastAsia="pl-PL"/>
              </w:rPr>
              <w:t>Uwaga uwzględniona,</w:t>
            </w:r>
            <w:r w:rsidRPr="00F64FBD">
              <w:rPr>
                <w:rFonts w:ascii="Calibri" w:eastAsia="Calibri" w:hAnsi="Calibri" w:cs="Calibri"/>
                <w:lang w:eastAsia="pl-PL"/>
              </w:rPr>
              <w:t xml:space="preserve"> ale ze względu na ograniczoną liczbę znaków tekst został skrócony.</w:t>
            </w:r>
          </w:p>
          <w:p w14:paraId="65C00E68" w14:textId="77777777" w:rsidR="00F64FBD" w:rsidRPr="00F64FBD" w:rsidRDefault="00F64FBD" w:rsidP="00F64FBD">
            <w:pPr>
              <w:spacing w:before="60" w:after="60"/>
              <w:rPr>
                <w:rFonts w:ascii="Calibri" w:eastAsia="Calibri" w:hAnsi="Calibri" w:cs="Calibri"/>
                <w:lang w:eastAsia="pl-PL"/>
              </w:rPr>
            </w:pPr>
          </w:p>
          <w:p w14:paraId="13F593C9"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 xml:space="preserve">Dodatkowymi barierami w uczeniu się dorosłych Polaków są m.in. nadal niska świadomość potrzeby uczenia się przez całe życie oraz wciąż niedostateczny dostęp do informacji nt. usług rozwojowych oferowanych na rynku i utrudnione porównywanie tych usług między sobą. Odpowiedzią na to są dalszy rozwój BUR, Zintegrowanego Systemu Kwalifikacji (ZSK) oraz dalsze prace w kontekście powiązania ZRK z BUR. </w:t>
            </w:r>
          </w:p>
        </w:tc>
      </w:tr>
      <w:tr w:rsidR="00F64FBD" w:rsidRPr="00F64FBD" w14:paraId="4E00601C"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BDE070C"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C14608"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nazwa celu szczegółowego g)</w:t>
            </w:r>
          </w:p>
          <w:p w14:paraId="04A85F53"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[także w spisie treści oraz powiązanych rodzajach działań we fragmentach odnoszących się do tego celu szczegółowego]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A5DB264"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39-40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7918BD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Zmiana redakcyjna.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5AF2F1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g) wspieranie uczenia się przez całe życie, w szczególności elastycznych możliwości podnoszenia </w:t>
            </w:r>
            <w:r w:rsidRPr="00F64FBD">
              <w:rPr>
                <w:rFonts w:ascii="Calibri" w:eastAsia="Calibri" w:hAnsi="Calibri" w:cs="Calibri"/>
                <w:b/>
                <w:strike/>
                <w:position w:val="-1"/>
              </w:rPr>
              <w:t>i zmiany</w:t>
            </w:r>
            <w:r w:rsidRPr="00F64FBD">
              <w:rPr>
                <w:rFonts w:ascii="Calibri" w:eastAsia="Calibri" w:hAnsi="Calibri" w:cs="Calibri"/>
                <w:position w:val="-1"/>
              </w:rPr>
              <w:t xml:space="preserve"> </w:t>
            </w:r>
            <w:r w:rsidRPr="00F64FBD">
              <w:rPr>
                <w:rFonts w:ascii="Calibri" w:eastAsia="Calibri" w:hAnsi="Calibri" w:cs="Calibri"/>
                <w:b/>
                <w:position w:val="-1"/>
              </w:rPr>
              <w:t>kompetencji i nabywania nowych</w:t>
            </w:r>
            <w:r w:rsidRPr="00F64FBD">
              <w:rPr>
                <w:rFonts w:ascii="Calibri" w:eastAsia="Calibri" w:hAnsi="Calibri" w:cs="Calibri"/>
                <w:position w:val="-1"/>
              </w:rPr>
              <w:t xml:space="preserve"> kwalifikacji dla wszystkich, (...)</w:t>
            </w:r>
          </w:p>
        </w:tc>
        <w:tc>
          <w:tcPr>
            <w:tcW w:w="698" w:type="pct"/>
            <w:tcBorders>
              <w:top w:val="single" w:sz="4" w:space="0" w:color="000000"/>
              <w:left w:val="nil"/>
              <w:bottom w:val="single" w:sz="4" w:space="0" w:color="000000"/>
              <w:right w:val="single" w:sz="4" w:space="0" w:color="000000"/>
            </w:tcBorders>
            <w:vAlign w:val="center"/>
          </w:tcPr>
          <w:p w14:paraId="5CAF7494"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lang w:eastAsia="pl-PL"/>
              </w:rPr>
              <w:t xml:space="preserve">Zmiana redakcyjna </w:t>
            </w:r>
          </w:p>
        </w:tc>
        <w:tc>
          <w:tcPr>
            <w:tcW w:w="949" w:type="pct"/>
            <w:tcBorders>
              <w:top w:val="single" w:sz="4" w:space="0" w:color="000000"/>
              <w:left w:val="nil"/>
              <w:bottom w:val="single" w:sz="4" w:space="0" w:color="000000"/>
              <w:right w:val="single" w:sz="4" w:space="0" w:color="000000"/>
            </w:tcBorders>
          </w:tcPr>
          <w:p w14:paraId="52183425"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Uwaga nieuwzględniona</w:t>
            </w:r>
          </w:p>
          <w:p w14:paraId="05955C3E"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Nazwy celów szczegółowych wynikają z rozporządzenia i nie podlegają modyfikacjom.</w:t>
            </w:r>
          </w:p>
        </w:tc>
      </w:tr>
      <w:tr w:rsidR="00F64FBD" w:rsidRPr="00F64FBD" w14:paraId="44028CF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F73E4B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1B2D4F"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uzasadnienie celu szczegółowego g)</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9A5F2E9"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41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E64ABD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7220140"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W odpowiedzi na wyniki badania zaplanowano w Programie możliwość </w:t>
            </w:r>
            <w:r w:rsidRPr="00F64FBD">
              <w:rPr>
                <w:rFonts w:ascii="Calibri" w:eastAsia="Calibri" w:hAnsi="Calibri" w:cs="Calibri"/>
                <w:position w:val="-1"/>
              </w:rPr>
              <w:lastRenderedPageBreak/>
              <w:t xml:space="preserve">pozyskania finansowania przez osoby dorosłe na studia podyplomowe, kursy, szkolenia </w:t>
            </w:r>
            <w:r w:rsidRPr="00F64FBD">
              <w:rPr>
                <w:rFonts w:ascii="Calibri" w:eastAsia="Calibri" w:hAnsi="Calibri" w:cs="Calibri"/>
                <w:b/>
                <w:strike/>
                <w:position w:val="-1"/>
              </w:rPr>
              <w:t>oraz</w:t>
            </w:r>
            <w:r w:rsidRPr="00F64FBD">
              <w:rPr>
                <w:rFonts w:ascii="Calibri" w:eastAsia="Calibri" w:hAnsi="Calibri" w:cs="Calibri"/>
                <w:position w:val="-1"/>
              </w:rPr>
              <w:t xml:space="preserve"> </w:t>
            </w:r>
            <w:r w:rsidRPr="00F64FBD">
              <w:rPr>
                <w:rFonts w:ascii="Calibri" w:eastAsia="Calibri" w:hAnsi="Calibri" w:cs="Calibri"/>
                <w:b/>
                <w:position w:val="-1"/>
              </w:rPr>
              <w:t>i</w:t>
            </w:r>
            <w:r w:rsidRPr="00F64FBD">
              <w:rPr>
                <w:rFonts w:ascii="Calibri" w:eastAsia="Calibri" w:hAnsi="Calibri" w:cs="Calibri"/>
                <w:position w:val="-1"/>
              </w:rPr>
              <w:t xml:space="preserve"> inne formy kształcenia osób dorosłych (...), </w:t>
            </w:r>
            <w:r w:rsidRPr="00F64FBD">
              <w:rPr>
                <w:rFonts w:ascii="Calibri" w:eastAsia="Calibri" w:hAnsi="Calibri" w:cs="Calibri"/>
                <w:b/>
                <w:position w:val="-1"/>
              </w:rPr>
              <w:t>jak również na uzyskiwanie kwalifikacji rynkowych i uregulowanych na podstawie walidacji efektów uczenia się</w:t>
            </w:r>
            <w:r w:rsidRPr="00F64FBD">
              <w:rPr>
                <w:rFonts w:ascii="Calibri" w:eastAsia="Calibri" w:hAnsi="Calibri" w:cs="Calibri"/>
                <w:position w:val="-1"/>
              </w:rPr>
              <w:t>. (...)</w:t>
            </w:r>
          </w:p>
        </w:tc>
        <w:tc>
          <w:tcPr>
            <w:tcW w:w="698" w:type="pct"/>
            <w:tcBorders>
              <w:top w:val="single" w:sz="4" w:space="0" w:color="000000"/>
              <w:left w:val="nil"/>
              <w:bottom w:val="single" w:sz="4" w:space="0" w:color="000000"/>
              <w:right w:val="single" w:sz="4" w:space="0" w:color="000000"/>
            </w:tcBorders>
            <w:vAlign w:val="center"/>
          </w:tcPr>
          <w:p w14:paraId="3E969E0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lastRenderedPageBreak/>
              <w:t xml:space="preserve">Jest to istotne dopowiedzenie </w:t>
            </w:r>
            <w:r w:rsidRPr="00F64FBD">
              <w:rPr>
                <w:rFonts w:ascii="Calibri" w:eastAsia="Calibri" w:hAnsi="Calibri" w:cs="Calibri"/>
                <w:position w:val="-1"/>
              </w:rPr>
              <w:lastRenderedPageBreak/>
              <w:t>przedstawionej myśli.</w:t>
            </w:r>
          </w:p>
        </w:tc>
        <w:tc>
          <w:tcPr>
            <w:tcW w:w="949" w:type="pct"/>
            <w:tcBorders>
              <w:top w:val="single" w:sz="4" w:space="0" w:color="000000"/>
              <w:left w:val="nil"/>
              <w:bottom w:val="single" w:sz="4" w:space="0" w:color="000000"/>
              <w:right w:val="single" w:sz="4" w:space="0" w:color="000000"/>
            </w:tcBorders>
          </w:tcPr>
          <w:p w14:paraId="333A8CED"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lastRenderedPageBreak/>
              <w:t>Uwaga nieuwzględniona</w:t>
            </w:r>
          </w:p>
          <w:p w14:paraId="683D3404" w14:textId="77777777" w:rsidR="00F64FBD" w:rsidRPr="00F64FBD" w:rsidRDefault="00F64FBD" w:rsidP="00F64FBD">
            <w:pPr>
              <w:spacing w:before="60" w:after="60"/>
              <w:rPr>
                <w:rFonts w:ascii="Calibri" w:eastAsia="Calibri" w:hAnsi="Calibri" w:cs="Calibri"/>
                <w:position w:val="-1"/>
              </w:rPr>
            </w:pPr>
          </w:p>
          <w:p w14:paraId="0F016814"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lastRenderedPageBreak/>
              <w:t>Zapis ma charakter operacyjny i powinien być dyskutowany na poziomie definiowania poszczególnych konkursów/projektów.</w:t>
            </w:r>
          </w:p>
        </w:tc>
      </w:tr>
      <w:tr w:rsidR="00F64FBD" w:rsidRPr="00F64FBD" w14:paraId="513E6161"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0E61D45"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DB57D"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cel szczegółowy d), Powiązane rodzaje działań 3. Wzmocnienie Bazy Usług Rozwojowych (BUR) i jakości świadczonych usług rozwojowych</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E283295"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81-82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729647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A00A12C"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a) (…) zwiększenie</w:t>
            </w:r>
            <w:r w:rsidRPr="00F64FBD">
              <w:rPr>
                <w:rFonts w:ascii="Calibri" w:eastAsia="Calibri" w:hAnsi="Calibri" w:cs="Calibri"/>
                <w:b/>
                <w:position w:val="-1"/>
              </w:rPr>
              <w:t xml:space="preserve"> powiązań </w:t>
            </w:r>
            <w:r w:rsidRPr="00F64FBD">
              <w:rPr>
                <w:rFonts w:ascii="Calibri" w:eastAsia="Calibri" w:hAnsi="Calibri" w:cs="Calibri"/>
                <w:b/>
                <w:strike/>
                <w:position w:val="-1"/>
              </w:rPr>
              <w:t>integracji</w:t>
            </w:r>
            <w:r w:rsidRPr="00F64FBD">
              <w:rPr>
                <w:rFonts w:ascii="Calibri" w:eastAsia="Calibri" w:hAnsi="Calibri" w:cs="Calibri"/>
                <w:position w:val="-1"/>
              </w:rPr>
              <w:t xml:space="preserve"> BUR ze Zintegrowanym Rejestrem Kwalifikacji (ZRK)</w:t>
            </w:r>
          </w:p>
          <w:p w14:paraId="5533CA6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strike/>
                <w:position w:val="-1"/>
              </w:rPr>
            </w:pPr>
            <w:r w:rsidRPr="00F64FBD">
              <w:rPr>
                <w:rFonts w:ascii="Calibri" w:eastAsia="Calibri" w:hAnsi="Calibri" w:cs="Calibri"/>
                <w:position w:val="-1"/>
              </w:rPr>
              <w:t xml:space="preserve"> </w:t>
            </w:r>
            <w:r w:rsidRPr="00F64FBD">
              <w:rPr>
                <w:rFonts w:ascii="Calibri" w:eastAsia="Calibri" w:hAnsi="Calibri" w:cs="Calibri"/>
                <w:b/>
                <w:strike/>
                <w:position w:val="-1"/>
              </w:rPr>
              <w:t>Planuje się również wsparcie podmiotów świadczących usługi rozwojowe w procesie włączania kwalifikacji rynkowych do ZRK oraz w procesach dostosowania się do wymogów ZSK dotyczących walidacji i certyfikacji danej kwalifikacji rynkowej.</w:t>
            </w:r>
          </w:p>
          <w:p w14:paraId="3EE8E52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t xml:space="preserve">W szczególności realizowane będzie wsparcie, przede wszystkim informacyjne, w porozumieniu z IBE podmiotów świadczących usługi rozwojowe w procesie </w:t>
            </w:r>
            <w:r w:rsidRPr="00F64FBD">
              <w:rPr>
                <w:rFonts w:ascii="Calibri" w:eastAsia="Calibri" w:hAnsi="Calibri" w:cs="Calibri"/>
                <w:b/>
                <w:position w:val="-1"/>
              </w:rPr>
              <w:lastRenderedPageBreak/>
              <w:t>włączania kwalifikacji rynkowych do  ZSK oraz w procesach dostosowania się tych podmiotów do wymogów ZSK dotyczących walidacji i certyfikacji.</w:t>
            </w:r>
          </w:p>
          <w:p w14:paraId="07ACD0A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highlight w:val="white"/>
              </w:rPr>
            </w:pPr>
            <w:r w:rsidRPr="00F64FBD">
              <w:rPr>
                <w:rFonts w:ascii="Calibri" w:eastAsia="Calibri" w:hAnsi="Calibri" w:cs="Calibri"/>
                <w:position w:val="-1"/>
                <w:highlight w:val="white"/>
                <w:u w:val="single"/>
              </w:rPr>
              <w:t>Proponowane zmiany</w:t>
            </w:r>
            <w:r w:rsidRPr="00F64FBD">
              <w:rPr>
                <w:rFonts w:ascii="Calibri" w:eastAsia="Calibri" w:hAnsi="Calibri" w:cs="Calibri"/>
                <w:position w:val="-1"/>
                <w:highlight w:val="white"/>
              </w:rPr>
              <w:t>:</w:t>
            </w:r>
          </w:p>
          <w:p w14:paraId="0BCE7B2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b) </w:t>
            </w:r>
            <w:r w:rsidRPr="00F64FBD">
              <w:rPr>
                <w:rFonts w:ascii="Calibri" w:eastAsia="Calibri" w:hAnsi="Calibri" w:cs="Calibri"/>
                <w:b/>
                <w:strike/>
                <w:position w:val="-1"/>
              </w:rPr>
              <w:t>rozwój BUR oraz</w:t>
            </w:r>
            <w:r w:rsidRPr="00F64FBD" w:rsidDel="005134C9">
              <w:rPr>
                <w:rFonts w:ascii="Calibri" w:eastAsia="Calibri" w:hAnsi="Calibri" w:cs="Calibri"/>
                <w:position w:val="-1"/>
              </w:rPr>
              <w:t xml:space="preserve"> </w:t>
            </w:r>
            <w:r w:rsidRPr="00F64FBD">
              <w:rPr>
                <w:rFonts w:ascii="Calibri" w:eastAsia="Calibri" w:hAnsi="Calibri" w:cs="Calibri"/>
                <w:position w:val="-1"/>
              </w:rPr>
              <w:t xml:space="preserve">działania informacyjne promujące </w:t>
            </w:r>
            <w:r w:rsidRPr="00F64FBD">
              <w:rPr>
                <w:rFonts w:ascii="Calibri" w:eastAsia="Calibri" w:hAnsi="Calibri" w:cs="Calibri"/>
                <w:b/>
                <w:strike/>
                <w:position w:val="-1"/>
              </w:rPr>
              <w:t>bazę</w:t>
            </w:r>
            <w:r w:rsidRPr="00F64FBD">
              <w:rPr>
                <w:rFonts w:ascii="Calibri" w:eastAsia="Calibri" w:hAnsi="Calibri" w:cs="Calibri"/>
                <w:b/>
                <w:position w:val="-1"/>
              </w:rPr>
              <w:t xml:space="preserve"> BUR </w:t>
            </w:r>
            <w:r w:rsidRPr="00F64FBD">
              <w:rPr>
                <w:rFonts w:ascii="Calibri" w:eastAsia="Calibri" w:hAnsi="Calibri" w:cs="Calibri"/>
                <w:position w:val="-1"/>
              </w:rPr>
              <w:t>i jej wykorzystanie</w:t>
            </w:r>
          </w:p>
          <w:p w14:paraId="0B5850A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Upowszechnianie informacji nt. bazy będzie </w:t>
            </w:r>
            <w:r w:rsidRPr="00F64FBD">
              <w:rPr>
                <w:rFonts w:ascii="Calibri" w:eastAsia="Calibri" w:hAnsi="Calibri" w:cs="Calibri"/>
                <w:b/>
                <w:position w:val="-1"/>
              </w:rPr>
              <w:t>jednocześnie</w:t>
            </w:r>
            <w:r w:rsidRPr="00F64FBD">
              <w:rPr>
                <w:rFonts w:ascii="Calibri" w:eastAsia="Calibri" w:hAnsi="Calibri" w:cs="Calibri"/>
                <w:position w:val="-1"/>
              </w:rPr>
              <w:t xml:space="preserve"> promować uczenie się dorosłych </w:t>
            </w:r>
            <w:r w:rsidRPr="00F64FBD">
              <w:rPr>
                <w:rFonts w:ascii="Calibri" w:eastAsia="Calibri" w:hAnsi="Calibri" w:cs="Calibri"/>
                <w:b/>
                <w:position w:val="-1"/>
              </w:rPr>
              <w:t xml:space="preserve">oraz nabywanie kwalifikacji włączonych do ZSK </w:t>
            </w:r>
            <w:r w:rsidRPr="00F64FBD">
              <w:rPr>
                <w:rFonts w:ascii="Calibri" w:eastAsia="Calibri" w:hAnsi="Calibri" w:cs="Calibri"/>
                <w:position w:val="-1"/>
              </w:rPr>
              <w:t>(...)</w:t>
            </w:r>
          </w:p>
        </w:tc>
        <w:tc>
          <w:tcPr>
            <w:tcW w:w="698" w:type="pct"/>
            <w:tcBorders>
              <w:top w:val="single" w:sz="4" w:space="0" w:color="000000"/>
              <w:left w:val="nil"/>
              <w:bottom w:val="single" w:sz="4" w:space="0" w:color="000000"/>
              <w:right w:val="single" w:sz="4" w:space="0" w:color="000000"/>
            </w:tcBorders>
            <w:vAlign w:val="center"/>
          </w:tcPr>
          <w:p w14:paraId="5619FDD0"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lastRenderedPageBreak/>
              <w:t xml:space="preserve">Wsparcie różnych podmiotów, w tym świadczących usługi rozwojowe, w przygotowywaniu przez nie wniosków o włączenie kwalifikacji rynkowej do ZSK (m.in. w zakresie opisywania kwalifikacji), a także wsparcie w zakresie dostosowywania się tych podmiotów do wymogów ustawy o ZSK dotyczących </w:t>
            </w:r>
            <w:r w:rsidRPr="00F64FBD">
              <w:rPr>
                <w:rFonts w:ascii="Calibri" w:eastAsia="Calibri" w:hAnsi="Calibri" w:cs="Calibri"/>
                <w:lang w:eastAsia="pl-PL"/>
              </w:rPr>
              <w:lastRenderedPageBreak/>
              <w:t>prowadzenia walidacji i certyfikowania, przewidziane zostało w projektach dotyczących rozwoju ZSK i ZRK, zaplanowanych do realizacji przez IBE w perspektywie programu FERS. Istotne jest, by działania w tym obszarze przewidziane do realizacji w kontekście wzmocnienia BUR były komplementarne dla działań IBE, a nie z nimi  jednakowe.</w:t>
            </w:r>
          </w:p>
        </w:tc>
        <w:tc>
          <w:tcPr>
            <w:tcW w:w="949" w:type="pct"/>
            <w:tcBorders>
              <w:top w:val="single" w:sz="4" w:space="0" w:color="000000"/>
              <w:left w:val="nil"/>
              <w:bottom w:val="single" w:sz="4" w:space="0" w:color="000000"/>
              <w:right w:val="single" w:sz="4" w:space="0" w:color="000000"/>
            </w:tcBorders>
          </w:tcPr>
          <w:p w14:paraId="3E2AFFC9"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lastRenderedPageBreak/>
              <w:t>Uwaga częściowo uwzględniona</w:t>
            </w:r>
          </w:p>
          <w:p w14:paraId="12A39917" w14:textId="77777777" w:rsidR="00F64FBD" w:rsidRPr="00F64FBD" w:rsidRDefault="00F64FBD" w:rsidP="00F64FBD">
            <w:pPr>
              <w:spacing w:before="60" w:after="60"/>
              <w:rPr>
                <w:rFonts w:ascii="Calibri" w:eastAsia="Calibri" w:hAnsi="Calibri" w:cs="Calibri"/>
                <w:lang w:eastAsia="pl-PL"/>
              </w:rPr>
            </w:pPr>
          </w:p>
          <w:p w14:paraId="2934BD61"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Ze względu na ograniczoną liczbę znaków skrócono zapis zaproponowanych przez resort. </w:t>
            </w:r>
          </w:p>
          <w:p w14:paraId="67520AA7" w14:textId="77777777" w:rsidR="00F64FBD" w:rsidRPr="00F64FBD" w:rsidRDefault="00F64FBD" w:rsidP="00F64FBD">
            <w:pPr>
              <w:spacing w:before="60" w:after="60"/>
              <w:rPr>
                <w:rFonts w:ascii="Calibri" w:eastAsia="Calibri" w:hAnsi="Calibri" w:cs="Calibri"/>
                <w:lang w:eastAsia="pl-PL"/>
              </w:rPr>
            </w:pPr>
          </w:p>
          <w:p w14:paraId="516F8F6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i/>
                <w:position w:val="-1"/>
              </w:rPr>
            </w:pPr>
            <w:r w:rsidRPr="00F64FBD">
              <w:rPr>
                <w:rFonts w:ascii="Calibri" w:eastAsia="Calibri" w:hAnsi="Calibri" w:cs="Calibri"/>
                <w:i/>
                <w:position w:val="-1"/>
              </w:rPr>
              <w:t>Planuje się także wsparcie podmiotów świadczących usługi rozwojowe w procesie włączania kwalifikacji rynkowych do ZSK (przede wszystkim informacyjne) oraz w procesach dostosowania się tych podmiotów do wymogów ZSK dotyczących walidacji i certyfikacji.</w:t>
            </w:r>
          </w:p>
          <w:p w14:paraId="3FDCF0A8" w14:textId="77777777" w:rsidR="00F64FBD" w:rsidRPr="00F64FBD" w:rsidRDefault="00F64FBD" w:rsidP="00F64FBD">
            <w:pPr>
              <w:spacing w:before="60" w:after="60"/>
              <w:rPr>
                <w:rFonts w:ascii="Calibri" w:eastAsia="Calibri" w:hAnsi="Calibri" w:cs="Calibri"/>
                <w:lang w:eastAsia="pl-PL"/>
              </w:rPr>
            </w:pPr>
          </w:p>
          <w:p w14:paraId="1A092424"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Działania związane z rozwojem BUR są zaplanowane w programie i będą wdrażane przez IP – PARP.  Dlatego też nie można uwzględnić wykreślenia zaproponowanego przez resort.</w:t>
            </w:r>
          </w:p>
          <w:p w14:paraId="6BBC3B03" w14:textId="77777777" w:rsidR="00F64FBD" w:rsidRPr="00F64FBD" w:rsidRDefault="00F64FBD" w:rsidP="00F64FBD">
            <w:pPr>
              <w:spacing w:before="60" w:after="60"/>
              <w:rPr>
                <w:rFonts w:ascii="Calibri" w:eastAsia="Calibri" w:hAnsi="Calibri" w:cs="Calibri"/>
                <w:lang w:eastAsia="pl-PL"/>
              </w:rPr>
            </w:pPr>
          </w:p>
          <w:p w14:paraId="2F30DC4D"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Działania związane z promocją kwalifikacji włączonych do ZSK powinny być przede wszystkim realizowane przez IBE. Zadania BUR są szersze, ponieważ obejmują kwestie związane z dopasowaniem usług do potrzeb przedsiębiorców/pracowników/ osób dorosłych, jakością, wzmocnieniem podmiotów świadczących usługi rozwojowe, poszerzaniem oferty usług w BUR. Dlatego też w opinii MFiPR obecny zapis dotyczący promowania </w:t>
            </w:r>
            <w:r w:rsidRPr="00F64FBD">
              <w:rPr>
                <w:rFonts w:ascii="Calibri" w:eastAsia="Calibri" w:hAnsi="Calibri" w:cs="Calibri"/>
                <w:lang w:eastAsia="pl-PL"/>
              </w:rPr>
              <w:lastRenderedPageBreak/>
              <w:t xml:space="preserve">uczenia się dorosłych jest odpowiedni. Uwzględnia on także kwestie związane z promocją kwalifikacji w ZRK.  </w:t>
            </w:r>
          </w:p>
          <w:p w14:paraId="00803358" w14:textId="77777777" w:rsidR="00F64FBD" w:rsidRPr="00F64FBD" w:rsidRDefault="00F64FBD" w:rsidP="00F64FBD">
            <w:pPr>
              <w:spacing w:before="60" w:after="60"/>
              <w:rPr>
                <w:rFonts w:ascii="Calibri" w:eastAsia="Calibri" w:hAnsi="Calibri" w:cs="Calibri"/>
                <w:position w:val="-1"/>
              </w:rPr>
            </w:pPr>
          </w:p>
        </w:tc>
      </w:tr>
      <w:tr w:rsidR="00F64FBD" w:rsidRPr="00F64FBD" w14:paraId="0AF31BF2"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12A98BC"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24913"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lang w:eastAsia="pl-PL"/>
              </w:rPr>
              <w:t>4.</w:t>
            </w:r>
            <w:r w:rsidRPr="00F64FBD">
              <w:rPr>
                <w:rFonts w:ascii="Calibri" w:eastAsia="Calibri" w:hAnsi="Calibri" w:cs="Calibri"/>
                <w:lang w:eastAsia="pl-PL"/>
              </w:rPr>
              <w:tab/>
              <w:t>Doskonalenie systemu kształcenia zawodowego i podnoszenie jego atrakcyjności w odniesieniu do wymagań rynku pracy</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62A4382"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lang w:eastAsia="pl-PL"/>
              </w:rPr>
              <w:t>98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E6C916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Uzupełnienie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61287E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Realizowane działania obejmą: rozwój systemu monitoringu karier absolwentów szkół ponadpodstawowych, opracowanie i wdrożenie rozwiązań wspierających współpracę pracodawców ze szkołami, wzmocnienie drożności pomiędzy kształceniem zawodowym  na poziomie ponadpodstawowym i wyższym, w tym rozwój kształcenia zawodowego na poziomie 5 Polskiej Ramy Kwalifikacji oraz wsparcie rozwoju nowoczesnego kształcenia zawodowego</w:t>
            </w:r>
            <w:r w:rsidRPr="00F64FBD">
              <w:rPr>
                <w:rFonts w:ascii="Calibri" w:eastAsia="Calibri" w:hAnsi="Calibri" w:cs="Calibri"/>
                <w:b/>
                <w:lang w:eastAsia="pl-PL"/>
              </w:rPr>
              <w:t>, w tym rozwój mechanizmów monitorowania kształcenia zawodowego</w:t>
            </w:r>
          </w:p>
        </w:tc>
        <w:tc>
          <w:tcPr>
            <w:tcW w:w="698" w:type="pct"/>
            <w:tcBorders>
              <w:top w:val="single" w:sz="4" w:space="0" w:color="000000"/>
              <w:left w:val="nil"/>
              <w:bottom w:val="single" w:sz="4" w:space="0" w:color="000000"/>
              <w:right w:val="single" w:sz="4" w:space="0" w:color="000000"/>
            </w:tcBorders>
            <w:vAlign w:val="center"/>
          </w:tcPr>
          <w:p w14:paraId="3FF3F22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lang w:eastAsia="pl-PL"/>
              </w:rPr>
              <w:t>Uzupełnienie zapisu.</w:t>
            </w:r>
          </w:p>
        </w:tc>
        <w:tc>
          <w:tcPr>
            <w:tcW w:w="949" w:type="pct"/>
            <w:tcBorders>
              <w:top w:val="single" w:sz="4" w:space="0" w:color="000000"/>
              <w:left w:val="nil"/>
              <w:bottom w:val="single" w:sz="4" w:space="0" w:color="000000"/>
              <w:right w:val="single" w:sz="4" w:space="0" w:color="000000"/>
            </w:tcBorders>
          </w:tcPr>
          <w:p w14:paraId="0C9D57D3"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Wyjaśnienie</w:t>
            </w:r>
          </w:p>
          <w:p w14:paraId="70DB5CCC" w14:textId="77777777" w:rsid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Proponujemy pozostawienie w programie ogólnego zapisu dot. wsparcia rozwoju nowoczesnego kształcenia zawodowego. Tak sformułowany typ operacji będzie mógł objąć również działania z zakresu rozwoju mechanizmów monitorowania kształcenia zawodowego, po ustaleniu szczegółów operacyjnych na poziomie roboczym.</w:t>
            </w:r>
          </w:p>
          <w:p w14:paraId="24FC7205" w14:textId="77777777" w:rsidR="00252F4B" w:rsidRDefault="00252F4B" w:rsidP="00F64FBD">
            <w:pPr>
              <w:spacing w:before="60" w:after="60"/>
              <w:rPr>
                <w:rFonts w:ascii="Calibri" w:eastAsia="Calibri" w:hAnsi="Calibri" w:cs="Calibri"/>
                <w:lang w:eastAsia="pl-PL"/>
              </w:rPr>
            </w:pPr>
          </w:p>
          <w:p w14:paraId="0B3F0017" w14:textId="6C8D1AA8" w:rsidR="00252F4B" w:rsidRPr="00F64FBD" w:rsidRDefault="00252F4B" w:rsidP="00F64FBD">
            <w:pPr>
              <w:spacing w:before="60" w:after="60"/>
              <w:rPr>
                <w:rFonts w:ascii="Calibri" w:eastAsia="Calibri" w:hAnsi="Calibri" w:cs="Calibri"/>
                <w:lang w:eastAsia="pl-PL"/>
              </w:rPr>
            </w:pPr>
            <w:r w:rsidRPr="00D96D6A">
              <w:rPr>
                <w:rFonts w:ascii="Calibri" w:eastAsia="Calibri" w:hAnsi="Calibri" w:cs="Calibri"/>
                <w:lang w:eastAsia="pl-PL"/>
              </w:rPr>
              <w:t xml:space="preserve">MEiN, w dniu 4 stycznia 2022 roku, powtórzył prośbę o uwzględnienie uwagi, wskazując, że brak doszczegółowienia działania może skutkować blokadą tychże działań na </w:t>
            </w:r>
            <w:r w:rsidRPr="00D96D6A">
              <w:rPr>
                <w:rFonts w:ascii="Calibri" w:eastAsia="Calibri" w:hAnsi="Calibri" w:cs="Calibri"/>
                <w:lang w:eastAsia="pl-PL"/>
              </w:rPr>
              <w:lastRenderedPageBreak/>
              <w:t>późniejszym etapie. W związku z powyższym</w:t>
            </w:r>
            <w:r w:rsidR="00D96D6A">
              <w:rPr>
                <w:rFonts w:ascii="Calibri" w:eastAsia="Calibri" w:hAnsi="Calibri" w:cs="Calibri"/>
                <w:lang w:eastAsia="pl-PL"/>
              </w:rPr>
              <w:t>,</w:t>
            </w:r>
            <w:r w:rsidRPr="00D96D6A">
              <w:rPr>
                <w:rFonts w:ascii="Calibri" w:eastAsia="Calibri" w:hAnsi="Calibri" w:cs="Calibri"/>
                <w:lang w:eastAsia="pl-PL"/>
              </w:rPr>
              <w:t xml:space="preserve"> </w:t>
            </w:r>
            <w:r w:rsidRPr="00D96D6A">
              <w:rPr>
                <w:rFonts w:ascii="Calibri" w:eastAsia="Calibri" w:hAnsi="Calibri" w:cs="Calibri"/>
                <w:b/>
                <w:bCs/>
                <w:lang w:eastAsia="pl-PL"/>
              </w:rPr>
              <w:t>uwaga została uwzględniona.</w:t>
            </w:r>
          </w:p>
        </w:tc>
      </w:tr>
      <w:tr w:rsidR="00F64FBD" w:rsidRPr="00F64FBD" w14:paraId="5B80AE4B"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B83BF20"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7E88B"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5.</w:t>
            </w:r>
            <w:r w:rsidRPr="00F64FBD">
              <w:rPr>
                <w:rFonts w:ascii="Calibri" w:eastAsia="Calibri" w:hAnsi="Calibri" w:cs="Calibri"/>
                <w:lang w:eastAsia="pl-PL"/>
              </w:rPr>
              <w:tab/>
              <w:t>Nowoczesny system doradztwa zawodowego i promocja kształcenia zawodowego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9B105FE"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98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73FD7E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Zmiany redakcyjne.</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749E7A0"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lang w:eastAsia="pl-PL"/>
              </w:rPr>
              <w:t xml:space="preserve">Działanie obejmie: </w:t>
            </w:r>
            <w:r w:rsidRPr="00F64FBD">
              <w:rPr>
                <w:rFonts w:ascii="Calibri" w:eastAsia="Calibri" w:hAnsi="Calibri" w:cs="Calibri"/>
                <w:b/>
                <w:strike/>
                <w:lang w:eastAsia="pl-PL"/>
              </w:rPr>
              <w:t>opracowanie</w:t>
            </w:r>
            <w:r w:rsidRPr="00F64FBD">
              <w:rPr>
                <w:rFonts w:ascii="Calibri" w:eastAsia="Calibri" w:hAnsi="Calibri" w:cs="Calibri"/>
                <w:b/>
                <w:lang w:eastAsia="pl-PL"/>
              </w:rPr>
              <w:t xml:space="preserve"> </w:t>
            </w:r>
            <w:r w:rsidRPr="00F64FBD">
              <w:rPr>
                <w:rFonts w:ascii="Calibri" w:eastAsia="Calibri" w:hAnsi="Calibri" w:cs="Calibri"/>
                <w:lang w:eastAsia="pl-PL"/>
              </w:rPr>
              <w:t xml:space="preserve">rozwój </w:t>
            </w:r>
            <w:r w:rsidRPr="00F64FBD">
              <w:rPr>
                <w:rFonts w:ascii="Calibri" w:eastAsia="Calibri" w:hAnsi="Calibri" w:cs="Calibri"/>
                <w:b/>
                <w:lang w:eastAsia="pl-PL"/>
              </w:rPr>
              <w:t>obudowy</w:t>
            </w:r>
            <w:r w:rsidRPr="00F64FBD">
              <w:rPr>
                <w:rFonts w:ascii="Calibri" w:eastAsia="Calibri" w:hAnsi="Calibri" w:cs="Calibri"/>
                <w:lang w:eastAsia="pl-PL"/>
              </w:rPr>
              <w:t xml:space="preserve"> multimedialnej doradztwa zawodowego do nowych zawodów; opracowanie i wdrożenie rozwiązań dotyczących walidacji i pozyskiwania informacji o predyspozycjach zawodowych, a także organizację krajowych konkursów umiejętności (</w:t>
            </w:r>
            <w:proofErr w:type="spellStart"/>
            <w:r w:rsidRPr="00F64FBD">
              <w:rPr>
                <w:rFonts w:ascii="Calibri" w:eastAsia="Calibri" w:hAnsi="Calibri" w:cs="Calibri"/>
                <w:lang w:eastAsia="pl-PL"/>
              </w:rPr>
              <w:t>SkillsPoland</w:t>
            </w:r>
            <w:proofErr w:type="spellEnd"/>
            <w:r w:rsidRPr="00F64FBD">
              <w:rPr>
                <w:rFonts w:ascii="Calibri" w:eastAsia="Calibri" w:hAnsi="Calibri" w:cs="Calibri"/>
                <w:lang w:eastAsia="pl-PL"/>
              </w:rPr>
              <w:t>) oraz udział w konkursach na poziomie europejskim (</w:t>
            </w:r>
            <w:proofErr w:type="spellStart"/>
            <w:r w:rsidRPr="00F64FBD">
              <w:rPr>
                <w:rFonts w:ascii="Calibri" w:eastAsia="Calibri" w:hAnsi="Calibri" w:cs="Calibri"/>
                <w:lang w:eastAsia="pl-PL"/>
              </w:rPr>
              <w:t>EuroSkills</w:t>
            </w:r>
            <w:proofErr w:type="spellEnd"/>
            <w:r w:rsidRPr="00F64FBD">
              <w:rPr>
                <w:rFonts w:ascii="Calibri" w:eastAsia="Calibri" w:hAnsi="Calibri" w:cs="Calibri"/>
                <w:lang w:eastAsia="pl-PL"/>
              </w:rPr>
              <w:t>) i międzynarodowym (</w:t>
            </w:r>
            <w:proofErr w:type="spellStart"/>
            <w:r w:rsidRPr="00F64FBD">
              <w:rPr>
                <w:rFonts w:ascii="Calibri" w:eastAsia="Calibri" w:hAnsi="Calibri" w:cs="Calibri"/>
                <w:lang w:eastAsia="pl-PL"/>
              </w:rPr>
              <w:t>WorldSkills</w:t>
            </w:r>
            <w:proofErr w:type="spellEnd"/>
            <w:r w:rsidRPr="00F64FBD">
              <w:rPr>
                <w:rFonts w:ascii="Calibri" w:eastAsia="Calibri" w:hAnsi="Calibri" w:cs="Calibri"/>
                <w:lang w:eastAsia="pl-PL"/>
              </w:rPr>
              <w:t>).</w:t>
            </w:r>
          </w:p>
          <w:p w14:paraId="3947958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b/>
                <w:lang w:eastAsia="pl-PL"/>
              </w:rPr>
              <w:t>Zostanie</w:t>
            </w:r>
            <w:r w:rsidRPr="00F64FBD">
              <w:rPr>
                <w:rFonts w:ascii="Calibri" w:eastAsia="Calibri" w:hAnsi="Calibri" w:cs="Calibri"/>
                <w:lang w:eastAsia="pl-PL"/>
              </w:rPr>
              <w:t xml:space="preserve"> przygotowany i wdrożony </w:t>
            </w:r>
            <w:r w:rsidRPr="00F64FBD">
              <w:rPr>
                <w:rFonts w:ascii="Calibri" w:eastAsia="Calibri" w:hAnsi="Calibri" w:cs="Calibri"/>
                <w:b/>
                <w:strike/>
                <w:lang w:eastAsia="pl-PL"/>
              </w:rPr>
              <w:t>zostanie</w:t>
            </w:r>
            <w:r w:rsidRPr="00F64FBD">
              <w:rPr>
                <w:rFonts w:ascii="Calibri" w:eastAsia="Calibri" w:hAnsi="Calibri" w:cs="Calibri"/>
                <w:lang w:eastAsia="pl-PL"/>
              </w:rPr>
              <w:t xml:space="preserve"> rządowy portal wspierający rozwój i promocję kształcenia zawodowego oraz kontakt pracodawców i szkół. Portal będzie łączył informacje dotyczące doradztwa zawodowego na poziomie przedszkola, szkoły </w:t>
            </w:r>
            <w:r w:rsidRPr="00F64FBD">
              <w:rPr>
                <w:rFonts w:ascii="Calibri" w:eastAsia="Calibri" w:hAnsi="Calibri" w:cs="Calibri"/>
                <w:lang w:eastAsia="pl-PL"/>
              </w:rPr>
              <w:lastRenderedPageBreak/>
              <w:t xml:space="preserve">podstawowej, szkoły ponadpodstawowej </w:t>
            </w:r>
            <w:r w:rsidRPr="00F64FBD">
              <w:rPr>
                <w:rFonts w:ascii="Calibri" w:eastAsia="Calibri" w:hAnsi="Calibri" w:cs="Calibri"/>
                <w:b/>
                <w:strike/>
                <w:lang w:eastAsia="pl-PL"/>
              </w:rPr>
              <w:t>(kształcenie ogólne i zawodowe)</w:t>
            </w:r>
            <w:r w:rsidRPr="00F64FBD">
              <w:rPr>
                <w:rFonts w:ascii="Calibri" w:eastAsia="Calibri" w:hAnsi="Calibri" w:cs="Calibri"/>
                <w:lang w:eastAsia="pl-PL"/>
              </w:rPr>
              <w:t xml:space="preserve"> oraz szkolnictwa wyższego z informacjami z rynku pracy.</w:t>
            </w:r>
          </w:p>
        </w:tc>
        <w:tc>
          <w:tcPr>
            <w:tcW w:w="698" w:type="pct"/>
            <w:tcBorders>
              <w:top w:val="single" w:sz="4" w:space="0" w:color="000000"/>
              <w:left w:val="nil"/>
              <w:bottom w:val="single" w:sz="4" w:space="0" w:color="000000"/>
              <w:right w:val="single" w:sz="4" w:space="0" w:color="000000"/>
            </w:tcBorders>
            <w:vAlign w:val="center"/>
          </w:tcPr>
          <w:p w14:paraId="0A4042EC"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lang w:eastAsia="pl-PL"/>
              </w:rPr>
              <w:lastRenderedPageBreak/>
              <w:t>Zmiany redakcyjne</w:t>
            </w:r>
          </w:p>
        </w:tc>
        <w:tc>
          <w:tcPr>
            <w:tcW w:w="949" w:type="pct"/>
            <w:tcBorders>
              <w:top w:val="single" w:sz="4" w:space="0" w:color="000000"/>
              <w:left w:val="nil"/>
              <w:bottom w:val="single" w:sz="4" w:space="0" w:color="000000"/>
              <w:right w:val="single" w:sz="4" w:space="0" w:color="000000"/>
            </w:tcBorders>
          </w:tcPr>
          <w:p w14:paraId="5E541A45" w14:textId="77777777" w:rsidR="00F64FBD" w:rsidRPr="00F64FBD" w:rsidRDefault="00F64FBD" w:rsidP="00F64FBD">
            <w:pPr>
              <w:spacing w:before="60" w:after="60"/>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2254D9E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2AB5C4B"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009C69"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Cel szczegółowy e, 2.1.1.5.1 Interwencje w ramach Funduszy, Powiązane rodzaje działań, 3. Rozwijanie publicznej oferty e-materiałów</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97D4907"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position w:val="-1"/>
              </w:rPr>
              <w:t>98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667661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Zmiany redakcyjne.</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7C34975"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 xml:space="preserve">z zasadami uniwersalnego projektowania </w:t>
            </w:r>
            <w:r w:rsidRPr="00F64FBD">
              <w:rPr>
                <w:rFonts w:ascii="Calibri" w:eastAsia="Calibri" w:hAnsi="Calibri" w:cs="Calibri"/>
                <w:b/>
                <w:strike/>
                <w:position w:val="-1"/>
              </w:rPr>
              <w:t>lub</w:t>
            </w:r>
            <w:r w:rsidRPr="00F64FBD">
              <w:rPr>
                <w:rFonts w:ascii="Calibri" w:eastAsia="Calibri" w:hAnsi="Calibri" w:cs="Calibri"/>
                <w:position w:val="-1"/>
              </w:rPr>
              <w:t xml:space="preserve"> </w:t>
            </w:r>
            <w:r w:rsidRPr="00F64FBD">
              <w:rPr>
                <w:rFonts w:ascii="Calibri" w:eastAsia="Calibri" w:hAnsi="Calibri" w:cs="Calibri"/>
                <w:b/>
                <w:position w:val="-1"/>
              </w:rPr>
              <w:t xml:space="preserve">i </w:t>
            </w:r>
            <w:r w:rsidRPr="00F64FBD">
              <w:rPr>
                <w:rFonts w:ascii="Calibri" w:eastAsia="Calibri" w:hAnsi="Calibri" w:cs="Calibri"/>
                <w:position w:val="-1"/>
              </w:rPr>
              <w:t>racjonalnych dostosowań</w:t>
            </w:r>
          </w:p>
        </w:tc>
        <w:tc>
          <w:tcPr>
            <w:tcW w:w="698" w:type="pct"/>
            <w:tcBorders>
              <w:top w:val="single" w:sz="4" w:space="0" w:color="000000"/>
              <w:left w:val="nil"/>
              <w:bottom w:val="single" w:sz="4" w:space="0" w:color="000000"/>
              <w:right w:val="single" w:sz="4" w:space="0" w:color="000000"/>
            </w:tcBorders>
            <w:vAlign w:val="center"/>
          </w:tcPr>
          <w:p w14:paraId="39E5D89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Racjonalne usprawnienia są uzupełnieniem zasady projektowania uniwersalnego. Użycia spójnika „lub” może sugerować, że należy dokonywać wyboru pomiędzy projektowaniem uniwersalnym i racjonalnymi dostosowaniami, a są to raczej zasady działające wspólnie i wzajemnie się uzupełniające.</w:t>
            </w:r>
          </w:p>
        </w:tc>
        <w:tc>
          <w:tcPr>
            <w:tcW w:w="949" w:type="pct"/>
            <w:tcBorders>
              <w:top w:val="single" w:sz="4" w:space="0" w:color="000000"/>
              <w:left w:val="nil"/>
              <w:bottom w:val="single" w:sz="4" w:space="0" w:color="000000"/>
              <w:right w:val="single" w:sz="4" w:space="0" w:color="000000"/>
            </w:tcBorders>
          </w:tcPr>
          <w:p w14:paraId="41B2A61E"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t>Uwaga nieuwzględniona</w:t>
            </w:r>
          </w:p>
          <w:p w14:paraId="7D9BAC81"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Spójnik „lub” mieści w sobie znaczenie spójnika „</w:t>
            </w:r>
            <w:r w:rsidRPr="00F64FBD">
              <w:rPr>
                <w:rFonts w:ascii="Calibri" w:eastAsia="Calibri" w:hAnsi="Calibri" w:cs="Calibri"/>
                <w:i/>
                <w:iCs/>
                <w:position w:val="-1"/>
              </w:rPr>
              <w:t>i”</w:t>
            </w:r>
            <w:r w:rsidRPr="00F64FBD">
              <w:rPr>
                <w:rFonts w:ascii="Calibri" w:eastAsia="Calibri" w:hAnsi="Calibri" w:cs="Calibri"/>
                <w:position w:val="-1"/>
              </w:rPr>
              <w:t xml:space="preserve"> – nie należy go utożsamiać ze spójnikiem „albo” (czyli alternatywą wykluczającą). </w:t>
            </w:r>
          </w:p>
          <w:p w14:paraId="5835C85F"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Ponadto, co do zasady, zaprojektowanie czegoś w sposób uniwersalny powinno prowadzić do sytuacji, że racjonalne usprawnienia nie są już potrzebne.</w:t>
            </w:r>
          </w:p>
        </w:tc>
      </w:tr>
      <w:tr w:rsidR="00F64FBD" w:rsidRPr="00F64FBD" w14:paraId="49D8A592"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C3924C7"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4AB4E"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 xml:space="preserve">Cel szczegółowy e) poprawa jakości, poziomu włączenia społecznego i </w:t>
            </w:r>
            <w:r w:rsidRPr="00F64FBD">
              <w:rPr>
                <w:rFonts w:ascii="Calibri" w:eastAsia="Calibri" w:hAnsi="Calibri" w:cs="Calibri"/>
                <w:position w:val="-1"/>
              </w:rPr>
              <w:lastRenderedPageBreak/>
              <w:t>skuteczności systemów kształcenia i szkolenia oraz ich powiązania z rynkiem pracy…</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06C8DFB"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lastRenderedPageBreak/>
              <w:t>98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F8F83F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Korekta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FC673E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b/>
                <w:strike/>
                <w:position w:val="-1"/>
              </w:rPr>
              <w:t>Uzupełniająco</w:t>
            </w:r>
            <w:r w:rsidRPr="00F64FBD">
              <w:rPr>
                <w:rFonts w:ascii="Calibri" w:eastAsia="Calibri" w:hAnsi="Calibri" w:cs="Calibri"/>
                <w:strike/>
                <w:position w:val="-1"/>
              </w:rPr>
              <w:t xml:space="preserve"> </w:t>
            </w:r>
            <w:r w:rsidRPr="00F64FBD">
              <w:rPr>
                <w:rFonts w:ascii="Calibri" w:eastAsia="Calibri" w:hAnsi="Calibri" w:cs="Calibri"/>
                <w:b/>
                <w:position w:val="-1"/>
              </w:rPr>
              <w:t xml:space="preserve">Ponadto </w:t>
            </w:r>
            <w:r w:rsidRPr="00F64FBD">
              <w:rPr>
                <w:rFonts w:ascii="Calibri" w:eastAsia="Calibri" w:hAnsi="Calibri" w:cs="Calibri"/>
                <w:position w:val="-1"/>
              </w:rPr>
              <w:t xml:space="preserve">realizowane będą szkolenia wdrażające nauczycieli i kadrę </w:t>
            </w:r>
            <w:r w:rsidRPr="00F64FBD">
              <w:rPr>
                <w:rFonts w:ascii="Calibri" w:eastAsia="Calibri" w:hAnsi="Calibri" w:cs="Calibri"/>
                <w:position w:val="-1"/>
              </w:rPr>
              <w:lastRenderedPageBreak/>
              <w:t>zarządzającą szkół do pracy z tymi materiałami oraz szkolenia z zakresu metodyki nauczania dzieci i młodzieży z doświadczeniem migracyjnym oraz współpracy z ich opiekunami.</w:t>
            </w:r>
          </w:p>
          <w:p w14:paraId="6B58F7DF" w14:textId="77777777" w:rsidR="00F64FBD" w:rsidRPr="00F64FBD" w:rsidRDefault="00F64FBD" w:rsidP="00F64FBD">
            <w:pPr>
              <w:spacing w:before="60" w:after="60"/>
              <w:rPr>
                <w:rFonts w:ascii="Calibri" w:eastAsia="Calibri" w:hAnsi="Calibri" w:cs="Calibri"/>
                <w:position w:val="-1"/>
              </w:rPr>
            </w:pPr>
          </w:p>
        </w:tc>
        <w:tc>
          <w:tcPr>
            <w:tcW w:w="698" w:type="pct"/>
            <w:tcBorders>
              <w:top w:val="single" w:sz="4" w:space="0" w:color="000000"/>
              <w:left w:val="nil"/>
              <w:bottom w:val="single" w:sz="4" w:space="0" w:color="000000"/>
              <w:right w:val="single" w:sz="4" w:space="0" w:color="000000"/>
            </w:tcBorders>
            <w:vAlign w:val="center"/>
          </w:tcPr>
          <w:p w14:paraId="4F2A247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Wdrażanie wśród nauczycieli przygotowanych </w:t>
            </w:r>
            <w:r w:rsidRPr="00F64FBD">
              <w:rPr>
                <w:rFonts w:ascii="Calibri" w:eastAsia="Calibri" w:hAnsi="Calibri" w:cs="Calibri"/>
                <w:position w:val="-1"/>
              </w:rPr>
              <w:lastRenderedPageBreak/>
              <w:t>materiałów jest istotnym czynnikiem wpływającym na jakość oferty edukacyjnej szkół. Dotychczasowe sformułowanie sugeruje fakultatywność tych działań, co w może w praktyce spowodować, że nie będą one zrealizowane.</w:t>
            </w:r>
          </w:p>
        </w:tc>
        <w:tc>
          <w:tcPr>
            <w:tcW w:w="949" w:type="pct"/>
            <w:tcBorders>
              <w:top w:val="single" w:sz="4" w:space="0" w:color="000000"/>
              <w:left w:val="nil"/>
              <w:bottom w:val="single" w:sz="4" w:space="0" w:color="000000"/>
              <w:right w:val="single" w:sz="4" w:space="0" w:color="000000"/>
            </w:tcBorders>
          </w:tcPr>
          <w:p w14:paraId="1EC6C0A1"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lastRenderedPageBreak/>
              <w:t>Uwaga uwzględniona</w:t>
            </w:r>
          </w:p>
        </w:tc>
      </w:tr>
      <w:tr w:rsidR="00F64FBD" w:rsidRPr="00F64FBD" w14:paraId="533E2D41"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754BE03"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0A491D"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cel szczegółowy e), Powiązane rodzaje działań 7. Rozwijanie egzaminów zawodowych w zakresie weryfikacji kompetencji kluczowych ze szczególnym uwzględnieniem kompetencji cyfrowych</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AA3B714"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99</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5B3301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Zmiana redakcyjna.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647BFB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strike/>
                <w:position w:val="-1"/>
              </w:rPr>
            </w:pPr>
            <w:r w:rsidRPr="00F64FBD">
              <w:rPr>
                <w:rFonts w:ascii="Calibri" w:eastAsia="Calibri" w:hAnsi="Calibri" w:cs="Calibri"/>
                <w:position w:val="-1"/>
              </w:rPr>
              <w:t xml:space="preserve"> (...) Rozwiązania informatyczne będą uwzględniały potrzeby większej integracji i synergii z inicjatywą Wspólnej Infrastruktury Informatycznej Państwa, oraz </w:t>
            </w:r>
            <w:r w:rsidRPr="00F64FBD">
              <w:rPr>
                <w:rFonts w:ascii="Calibri" w:eastAsia="Calibri" w:hAnsi="Calibri" w:cs="Calibri"/>
                <w:b/>
                <w:strike/>
                <w:position w:val="-1"/>
              </w:rPr>
              <w:t>potrzebą</w:t>
            </w:r>
            <w:r w:rsidRPr="00F64FBD">
              <w:rPr>
                <w:rFonts w:ascii="Calibri" w:eastAsia="Calibri" w:hAnsi="Calibri" w:cs="Calibri"/>
                <w:position w:val="-1"/>
              </w:rPr>
              <w:t xml:space="preserve"> </w:t>
            </w:r>
            <w:r w:rsidRPr="00F64FBD">
              <w:rPr>
                <w:rFonts w:ascii="Calibri" w:eastAsia="Calibri" w:hAnsi="Calibri" w:cs="Calibri"/>
                <w:b/>
                <w:position w:val="-1"/>
              </w:rPr>
              <w:t>potrzebę</w:t>
            </w:r>
            <w:r w:rsidRPr="00F64FBD">
              <w:rPr>
                <w:rFonts w:ascii="Calibri" w:eastAsia="Calibri" w:hAnsi="Calibri" w:cs="Calibri"/>
                <w:position w:val="-1"/>
              </w:rPr>
              <w:t xml:space="preserve"> większej integracji z systemem informacji oświatowej (SIO), systemem informatycznym obsługi egzaminów ogólnokształcących (SIOEO) w ramach rozwijania Krajowego </w:t>
            </w:r>
            <w:r w:rsidRPr="00F64FBD">
              <w:rPr>
                <w:rFonts w:ascii="Calibri" w:eastAsia="Calibri" w:hAnsi="Calibri" w:cs="Calibri"/>
                <w:b/>
                <w:strike/>
                <w:position w:val="-1"/>
              </w:rPr>
              <w:t>System</w:t>
            </w:r>
            <w:r w:rsidRPr="00F64FBD">
              <w:rPr>
                <w:rFonts w:ascii="Calibri" w:eastAsia="Calibri" w:hAnsi="Calibri" w:cs="Calibri"/>
                <w:position w:val="-1"/>
              </w:rPr>
              <w:t xml:space="preserve"> </w:t>
            </w:r>
            <w:r w:rsidRPr="00F64FBD">
              <w:rPr>
                <w:rFonts w:ascii="Calibri" w:eastAsia="Calibri" w:hAnsi="Calibri" w:cs="Calibri"/>
                <w:b/>
                <w:position w:val="-1"/>
              </w:rPr>
              <w:t>Systemu</w:t>
            </w:r>
            <w:r w:rsidRPr="00F64FBD">
              <w:rPr>
                <w:rFonts w:ascii="Calibri" w:eastAsia="Calibri" w:hAnsi="Calibri" w:cs="Calibri"/>
                <w:position w:val="-1"/>
              </w:rPr>
              <w:t xml:space="preserve"> </w:t>
            </w:r>
            <w:r w:rsidRPr="00F64FBD">
              <w:rPr>
                <w:rFonts w:ascii="Calibri" w:eastAsia="Calibri" w:hAnsi="Calibri" w:cs="Calibri"/>
                <w:position w:val="-1"/>
              </w:rPr>
              <w:lastRenderedPageBreak/>
              <w:t>Danych Oświatowych (KSDO). (...)</w:t>
            </w:r>
          </w:p>
        </w:tc>
        <w:tc>
          <w:tcPr>
            <w:tcW w:w="698" w:type="pct"/>
            <w:tcBorders>
              <w:top w:val="single" w:sz="4" w:space="0" w:color="000000"/>
              <w:left w:val="nil"/>
              <w:bottom w:val="single" w:sz="4" w:space="0" w:color="000000"/>
              <w:right w:val="single" w:sz="4" w:space="0" w:color="000000"/>
            </w:tcBorders>
            <w:vAlign w:val="center"/>
          </w:tcPr>
          <w:p w14:paraId="09918FAB"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Zmiana redakcyjna.</w:t>
            </w:r>
          </w:p>
        </w:tc>
        <w:tc>
          <w:tcPr>
            <w:tcW w:w="949" w:type="pct"/>
            <w:tcBorders>
              <w:top w:val="single" w:sz="4" w:space="0" w:color="000000"/>
              <w:left w:val="nil"/>
              <w:bottom w:val="single" w:sz="4" w:space="0" w:color="000000"/>
              <w:right w:val="single" w:sz="4" w:space="0" w:color="000000"/>
            </w:tcBorders>
          </w:tcPr>
          <w:p w14:paraId="30414699" w14:textId="77777777" w:rsidR="00F64FBD" w:rsidRPr="00F64FBD" w:rsidRDefault="00F64FBD" w:rsidP="00F64FBD">
            <w:pPr>
              <w:spacing w:before="60" w:after="60"/>
              <w:rPr>
                <w:rFonts w:ascii="Calibri" w:eastAsia="Calibri" w:hAnsi="Calibri" w:cs="Calibri"/>
                <w:b/>
                <w:position w:val="-1"/>
              </w:rPr>
            </w:pPr>
            <w:r w:rsidRPr="00F64FBD">
              <w:rPr>
                <w:rFonts w:ascii="Calibri" w:eastAsia="Calibri" w:hAnsi="Calibri" w:cs="Calibri"/>
                <w:b/>
                <w:position w:val="-1"/>
              </w:rPr>
              <w:t>Uwaga uwzględniona</w:t>
            </w:r>
          </w:p>
        </w:tc>
      </w:tr>
      <w:tr w:rsidR="00F64FBD" w:rsidRPr="00F64FBD" w14:paraId="49259235"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35AF001"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62497"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Cel szczegółowy e, 2.1.1.5.1 Interwencje w ramach Funduszy, Powiązane rodzaje działań, 8. Cyfryzacja obszaru edukacji i kształcenia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0A6809C"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99</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EA0ACA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Uzupełnienie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50C3D3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rozwiązania informatyczne na rzecz wsparcia edukacyjno-specjalistycznego </w:t>
            </w:r>
            <w:r w:rsidRPr="00F64FBD">
              <w:rPr>
                <w:rFonts w:ascii="Calibri" w:eastAsia="Calibri" w:hAnsi="Calibri" w:cs="Calibri"/>
                <w:b/>
                <w:position w:val="-1"/>
              </w:rPr>
              <w:t>w przedszkolach,</w:t>
            </w:r>
            <w:r w:rsidRPr="00F64FBD">
              <w:rPr>
                <w:rFonts w:ascii="Calibri" w:eastAsia="Calibri" w:hAnsi="Calibri" w:cs="Calibri"/>
                <w:position w:val="-1"/>
              </w:rPr>
              <w:t xml:space="preserve"> szkołach, </w:t>
            </w:r>
            <w:r w:rsidRPr="00F64FBD">
              <w:rPr>
                <w:rFonts w:ascii="Calibri" w:eastAsia="Calibri" w:hAnsi="Calibri" w:cs="Calibri"/>
                <w:b/>
                <w:position w:val="-1"/>
              </w:rPr>
              <w:t>poradniach psychologiczno-pedagogicznych i innych placówkach systemu oświaty</w:t>
            </w:r>
          </w:p>
        </w:tc>
        <w:tc>
          <w:tcPr>
            <w:tcW w:w="698" w:type="pct"/>
            <w:tcBorders>
              <w:top w:val="single" w:sz="4" w:space="0" w:color="000000"/>
              <w:left w:val="nil"/>
              <w:bottom w:val="single" w:sz="4" w:space="0" w:color="000000"/>
              <w:right w:val="single" w:sz="4" w:space="0" w:color="000000"/>
            </w:tcBorders>
            <w:vAlign w:val="center"/>
          </w:tcPr>
          <w:p w14:paraId="41942EF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Wsparcie edukacyjno-specjalistyczne będzie realizowane przez większą gamę instytucji niż tylko szkoły – przedszkola, poradnie psychologiczno-pedagogiczne i inne placówki funkcjonujące w systemie oświaty.</w:t>
            </w:r>
          </w:p>
        </w:tc>
        <w:tc>
          <w:tcPr>
            <w:tcW w:w="949" w:type="pct"/>
            <w:tcBorders>
              <w:top w:val="single" w:sz="4" w:space="0" w:color="000000"/>
              <w:left w:val="nil"/>
              <w:bottom w:val="single" w:sz="4" w:space="0" w:color="000000"/>
              <w:right w:val="single" w:sz="4" w:space="0" w:color="000000"/>
            </w:tcBorders>
          </w:tcPr>
          <w:p w14:paraId="6CDA42A5"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b/>
                <w:position w:val="-1"/>
              </w:rPr>
              <w:t>Uwaga uwzględniona,</w:t>
            </w:r>
            <w:r w:rsidRPr="00F64FBD">
              <w:rPr>
                <w:rFonts w:ascii="Calibri" w:eastAsia="Calibri" w:hAnsi="Calibri" w:cs="Calibri"/>
                <w:position w:val="-1"/>
              </w:rPr>
              <w:t xml:space="preserve"> ale ze względu na ograniczoną liczbę znaków zapis resortu został skrócony.</w:t>
            </w:r>
          </w:p>
          <w:p w14:paraId="0C3BA563" w14:textId="77777777" w:rsidR="00F64FBD" w:rsidRPr="00F64FBD" w:rsidRDefault="00F64FBD" w:rsidP="00F64FBD">
            <w:pPr>
              <w:spacing w:before="60" w:after="60"/>
              <w:rPr>
                <w:rFonts w:ascii="Calibri" w:eastAsia="Calibri" w:hAnsi="Calibri" w:cs="Calibri"/>
                <w:position w:val="-1"/>
              </w:rPr>
            </w:pPr>
          </w:p>
          <w:p w14:paraId="67447ABD" w14:textId="77777777" w:rsidR="00F64FBD" w:rsidRPr="00F64FBD" w:rsidRDefault="00F64FBD" w:rsidP="00F64FBD">
            <w:pPr>
              <w:spacing w:before="60" w:after="60"/>
              <w:rPr>
                <w:rFonts w:ascii="Calibri" w:eastAsia="Calibri" w:hAnsi="Calibri" w:cs="Calibri"/>
                <w:i/>
                <w:position w:val="-1"/>
              </w:rPr>
            </w:pPr>
            <w:r w:rsidRPr="00F64FBD">
              <w:rPr>
                <w:rFonts w:ascii="Calibri" w:eastAsia="Calibri" w:hAnsi="Calibri" w:cs="Calibri"/>
                <w:i/>
                <w:position w:val="-1"/>
              </w:rPr>
              <w:t>w szkołach i innych placówkach systemu oświaty</w:t>
            </w:r>
          </w:p>
        </w:tc>
      </w:tr>
      <w:tr w:rsidR="00F64FBD" w:rsidRPr="00F64FBD" w14:paraId="282E6BEC"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166C429"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80289F"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Oś I., cel szczegółowy e), Powiązane rodzaje działań 8. Cyfryzacja obszaru edukacji i kształcenia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5A3196E"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100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D13573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A06CDE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w związku z postępującą transformacją cyfrową życia społeczno-gospodarczego. </w:t>
            </w:r>
            <w:r w:rsidRPr="00F64FBD">
              <w:rPr>
                <w:rFonts w:ascii="Calibri" w:eastAsia="Calibri" w:hAnsi="Calibri" w:cs="Calibri"/>
                <w:b/>
                <w:position w:val="-1"/>
              </w:rPr>
              <w:t xml:space="preserve">Działania uwzględnią również możliwość powiązania informacji gromadzonych w Zintegrowanej Platformie Edukacyjnej z danymi zgromadzonymi w Zintegrowanym Rejestrze Kwalifikacji w celu ukazywania związku między procesem </w:t>
            </w:r>
            <w:r w:rsidRPr="00F64FBD">
              <w:rPr>
                <w:rFonts w:ascii="Calibri" w:eastAsia="Calibri" w:hAnsi="Calibri" w:cs="Calibri"/>
                <w:b/>
                <w:position w:val="-1"/>
              </w:rPr>
              <w:lastRenderedPageBreak/>
              <w:t>edukacyjnym a wymaganiami określonymi dla kwalifikacji istniejących w Zintegrowanym Systemie Kwalifikacji.</w:t>
            </w:r>
          </w:p>
        </w:tc>
        <w:tc>
          <w:tcPr>
            <w:tcW w:w="698" w:type="pct"/>
            <w:tcBorders>
              <w:top w:val="single" w:sz="4" w:space="0" w:color="000000"/>
              <w:left w:val="nil"/>
              <w:bottom w:val="single" w:sz="4" w:space="0" w:color="000000"/>
              <w:right w:val="single" w:sz="4" w:space="0" w:color="000000"/>
            </w:tcBorders>
            <w:vAlign w:val="center"/>
          </w:tcPr>
          <w:p w14:paraId="7215CB5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Zintegrowana Platforma Edukacyjna (ZPE) jest portalem stworzonym dla Ministerstwa Edukacji i Nauki, stanowiącym repozytorium materiałów wspomagających proces uczenia się. </w:t>
            </w:r>
            <w:r w:rsidRPr="00F64FBD">
              <w:rPr>
                <w:rFonts w:ascii="Calibri" w:eastAsia="Calibri" w:hAnsi="Calibri" w:cs="Calibri"/>
                <w:position w:val="-1"/>
              </w:rPr>
              <w:lastRenderedPageBreak/>
              <w:t>W szczególności są to: e-podręczniki, lektury szkolne, kursy e-learningowe, materiały pomocnicze dla nauczycieli itp. ZPE ma integrować w jednym miejscu różne zbiory tego typu materiałów, które dotychczas tworzone były przez różne instytucje. Materiały te dotyczą nauki na wszystkich szczeblach systemu oświaty.</w:t>
            </w:r>
          </w:p>
          <w:p w14:paraId="4927B4A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W toku dyskusji nad FERS zostały zidentyfikowane następujące potencjalne obszary, w których ZPE można powiązać ze </w:t>
            </w:r>
            <w:r w:rsidRPr="00F64FBD">
              <w:rPr>
                <w:rFonts w:ascii="Calibri" w:eastAsia="Calibri" w:hAnsi="Calibri" w:cs="Calibri"/>
                <w:position w:val="-1"/>
              </w:rPr>
              <w:lastRenderedPageBreak/>
              <w:t>Zintegrowanym Systemem Kwalifikacji:</w:t>
            </w:r>
          </w:p>
          <w:p w14:paraId="134B67D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a) Powiązanie informacji o kształceniu branżowym, publikowanych w ZPE z informacjami o kwalifikacjach rynkowych włączonych do ZSK, m.in. poprzez wykorzystanie narzędzi wypracowywanych obecnie w projekcie ZRK, takich jak Kompas oraz z rządowym portalem wspierającym rozwój i promocję kształcenia zawodowego oraz kontakt pracodawców i szkół;</w:t>
            </w:r>
          </w:p>
          <w:p w14:paraId="4EDB0A14"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b) Rozszerzenie funkcjonalności Zintegrowanego Rejestru Kwalifikacji o informacje o materiałach publikowanych w ZPE, w szczególności w odniesieniu do kwalifikacji pełnych oraz cząstkowych ze szkolnictwa branżowego;</w:t>
            </w:r>
          </w:p>
          <w:p w14:paraId="441E87D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c) Umożliwienie zainteresowanym podmiotom zaangażowanym w rozwój kwalifikacji cząstkowych włączonych do ZSK publikacji materiałów edukacyjnych i szkoleniowych przy wykorzystaniu ogólnodostępnej infrastruktury ZPE.</w:t>
            </w:r>
          </w:p>
          <w:p w14:paraId="624E367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Wszystkie te propozycje mają charakter roboczy i stanowią otwarty katalog, pokazują jednak, że istnieje duża przestrzeń do nawiązania takiej współpracy oraz to, że uzyskane w ten sposób efekty synergii mogą być korzystne dla wszystkich użytkowników końcowych ZSK i ZPE.</w:t>
            </w:r>
          </w:p>
          <w:p w14:paraId="6D8D757C"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p>
          <w:p w14:paraId="66E0FD9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Proponowane rozwiązania w żadnym aspekcie nie dotyczą danych osobowych, zatem żadne zmiany ustawowe nie będą tutaj niezbędne.</w:t>
            </w:r>
          </w:p>
        </w:tc>
        <w:tc>
          <w:tcPr>
            <w:tcW w:w="949" w:type="pct"/>
            <w:tcBorders>
              <w:top w:val="single" w:sz="4" w:space="0" w:color="000000"/>
              <w:left w:val="nil"/>
              <w:bottom w:val="single" w:sz="4" w:space="0" w:color="000000"/>
              <w:right w:val="single" w:sz="4" w:space="0" w:color="000000"/>
            </w:tcBorders>
          </w:tcPr>
          <w:p w14:paraId="606DB19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b/>
                <w:position w:val="-1"/>
              </w:rPr>
              <w:lastRenderedPageBreak/>
              <w:t>Uwaga uwzględniona</w:t>
            </w:r>
            <w:r w:rsidRPr="00F64FBD">
              <w:rPr>
                <w:rFonts w:ascii="Calibri" w:eastAsia="Calibri" w:hAnsi="Calibri" w:cs="Calibri"/>
                <w:position w:val="-1"/>
              </w:rPr>
              <w:t>, ale ze względu na ograniczona liczbę znaków zapis zaproponowany przez resort został skrócony.</w:t>
            </w:r>
          </w:p>
          <w:p w14:paraId="6B43EED6" w14:textId="77777777" w:rsidR="00F64FBD" w:rsidRPr="00F64FBD" w:rsidRDefault="00F64FBD" w:rsidP="00F64FBD">
            <w:pPr>
              <w:spacing w:before="60" w:after="60"/>
              <w:rPr>
                <w:rFonts w:ascii="Calibri" w:eastAsia="Calibri" w:hAnsi="Calibri" w:cs="Calibri"/>
                <w:i/>
                <w:position w:val="-1"/>
              </w:rPr>
            </w:pPr>
            <w:r w:rsidRPr="00F64FBD">
              <w:rPr>
                <w:rFonts w:ascii="Calibri" w:eastAsia="Calibri" w:hAnsi="Calibri" w:cs="Calibri"/>
                <w:i/>
                <w:position w:val="-1"/>
              </w:rPr>
              <w:t xml:space="preserve">Działania uwzględnią również możliwość powiązania informacji na Zintegrowanej Platformie Edukacyjnej z danymi gromadzonymi w </w:t>
            </w:r>
            <w:r w:rsidRPr="00F64FBD">
              <w:rPr>
                <w:rFonts w:ascii="Calibri" w:eastAsia="Calibri" w:hAnsi="Calibri" w:cs="Calibri"/>
                <w:i/>
                <w:position w:val="-1"/>
              </w:rPr>
              <w:lastRenderedPageBreak/>
              <w:t>Zintegrowanym Rejestrze Kwalifikacji.</w:t>
            </w:r>
          </w:p>
        </w:tc>
      </w:tr>
      <w:tr w:rsidR="00F64FBD" w:rsidRPr="00F64FBD" w14:paraId="41150890"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7EF1108"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6D20A5"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Działania na rzecz zapewnienia równości, włączenia społecznego i niedyskryminacji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A8A3161"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101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295557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5FCA08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na przesłanki wskazane ww.</w:t>
            </w:r>
            <w:r w:rsidRPr="00F64FBD">
              <w:rPr>
                <w:rFonts w:ascii="Calibri" w:eastAsia="Calibri" w:hAnsi="Calibri" w:cs="Calibri"/>
                <w:b/>
                <w:position w:val="-1"/>
              </w:rPr>
              <w:t xml:space="preserve"> w</w:t>
            </w:r>
            <w:r w:rsidRPr="00F64FBD">
              <w:rPr>
                <w:rFonts w:ascii="Calibri" w:eastAsia="Calibri" w:hAnsi="Calibri" w:cs="Calibri"/>
                <w:position w:val="-1"/>
              </w:rPr>
              <w:t xml:space="preserve"> art. 9</w:t>
            </w:r>
          </w:p>
        </w:tc>
        <w:tc>
          <w:tcPr>
            <w:tcW w:w="698" w:type="pct"/>
            <w:tcBorders>
              <w:top w:val="single" w:sz="4" w:space="0" w:color="000000"/>
              <w:left w:val="nil"/>
              <w:bottom w:val="single" w:sz="4" w:space="0" w:color="000000"/>
              <w:right w:val="single" w:sz="4" w:space="0" w:color="000000"/>
            </w:tcBorders>
            <w:vAlign w:val="center"/>
          </w:tcPr>
          <w:p w14:paraId="57A837C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Zmiana redakcyjna.</w:t>
            </w:r>
          </w:p>
        </w:tc>
        <w:tc>
          <w:tcPr>
            <w:tcW w:w="949" w:type="pct"/>
            <w:tcBorders>
              <w:top w:val="single" w:sz="4" w:space="0" w:color="000000"/>
              <w:left w:val="nil"/>
              <w:bottom w:val="single" w:sz="4" w:space="0" w:color="000000"/>
              <w:right w:val="single" w:sz="4" w:space="0" w:color="000000"/>
            </w:tcBorders>
          </w:tcPr>
          <w:p w14:paraId="6B6FF4F3"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t>Uwaga uwzględniona</w:t>
            </w:r>
          </w:p>
        </w:tc>
      </w:tr>
      <w:tr w:rsidR="00F64FBD" w:rsidRPr="00F64FBD" w14:paraId="0998BDC1"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EF64092"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180D16"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Cel szczegółowy f, 2.1.1.6.1 Interwencje w ramach Funduszy, Powiązane rodzaje działań, 1. Zintegrowane i kompleksowe wsparcie dla poradnictwa psychologiczno-pedagogicznego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DBADBFC"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113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49627F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Uzupełnienie zapisu.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F880B44"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w zakresie wczesnego wspomagania rozwoju </w:t>
            </w:r>
            <w:r w:rsidRPr="00F64FBD">
              <w:rPr>
                <w:rFonts w:ascii="Calibri" w:eastAsia="Calibri" w:hAnsi="Calibri" w:cs="Calibri"/>
                <w:b/>
                <w:position w:val="-1"/>
              </w:rPr>
              <w:t>dzieci i wsparcia rodzin</w:t>
            </w:r>
          </w:p>
        </w:tc>
        <w:tc>
          <w:tcPr>
            <w:tcW w:w="698" w:type="pct"/>
            <w:tcBorders>
              <w:top w:val="single" w:sz="4" w:space="0" w:color="000000"/>
              <w:left w:val="nil"/>
              <w:bottom w:val="single" w:sz="4" w:space="0" w:color="000000"/>
              <w:right w:val="single" w:sz="4" w:space="0" w:color="000000"/>
            </w:tcBorders>
            <w:vAlign w:val="center"/>
          </w:tcPr>
          <w:p w14:paraId="3125160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„Wczesne wspomaganie rozwoju” to niepełna nazwa oddziaływania. Właściwa to „wczesne wspomaganie rozwoju dzieci i wsparcia rodzin”. Oddaje ona zakres zadań, które będę realizowane zgodnie z podejściem skoncentrowanym na rodzinie, w którym wsparcie jest skoncentrowane nie tylko na dziecku, ale również na jego środowisku, w tym </w:t>
            </w:r>
            <w:r w:rsidRPr="00F64FBD">
              <w:rPr>
                <w:rFonts w:ascii="Calibri" w:eastAsia="Calibri" w:hAnsi="Calibri" w:cs="Calibri"/>
                <w:position w:val="-1"/>
              </w:rPr>
              <w:lastRenderedPageBreak/>
              <w:t>rodzinie, i w którym rodzina również otrzymuje wsparcie (np. psychologiczne, ale również w zakresie pracy z dzieckiem w codziennych, naturalnych dla dziecka sytuacjach).</w:t>
            </w:r>
          </w:p>
        </w:tc>
        <w:tc>
          <w:tcPr>
            <w:tcW w:w="949" w:type="pct"/>
            <w:tcBorders>
              <w:top w:val="single" w:sz="4" w:space="0" w:color="000000"/>
              <w:left w:val="nil"/>
              <w:bottom w:val="single" w:sz="4" w:space="0" w:color="000000"/>
              <w:right w:val="single" w:sz="4" w:space="0" w:color="000000"/>
            </w:tcBorders>
          </w:tcPr>
          <w:p w14:paraId="76CBF59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lastRenderedPageBreak/>
              <w:t>Uwaga uwzględniona</w:t>
            </w:r>
          </w:p>
        </w:tc>
      </w:tr>
      <w:tr w:rsidR="00F64FBD" w:rsidRPr="00F64FBD" w14:paraId="4D8B0D3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3B4552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3484CC"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Cel szczegółowy f, 2.1.1.6.1 Interwencje w ramach Funduszy, Powiązane rodzaje działań, 1. Zintegrowane i kompleksowe wsparcie dla poradnictwa psychologiczno-pedagogicznego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1D78411"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113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3F240B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FA888D6"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w tym w zakresie wczesnego wspomagania rozwoju, wczesnej diagnostyki i interwencji, </w:t>
            </w:r>
            <w:r w:rsidRPr="00F64FBD">
              <w:rPr>
                <w:rFonts w:ascii="Calibri" w:eastAsia="Calibri" w:hAnsi="Calibri" w:cs="Calibri"/>
                <w:b/>
                <w:strike/>
                <w:position w:val="-1"/>
              </w:rPr>
              <w:t>wykorzystanie</w:t>
            </w:r>
            <w:r w:rsidRPr="00F64FBD">
              <w:rPr>
                <w:rFonts w:ascii="Calibri" w:eastAsia="Calibri" w:hAnsi="Calibri" w:cs="Calibri"/>
                <w:position w:val="-1"/>
              </w:rPr>
              <w:t xml:space="preserve"> </w:t>
            </w:r>
            <w:r w:rsidRPr="00F64FBD">
              <w:rPr>
                <w:rFonts w:ascii="Calibri" w:eastAsia="Calibri" w:hAnsi="Calibri" w:cs="Calibri"/>
                <w:b/>
                <w:position w:val="-1"/>
              </w:rPr>
              <w:t>wykorzystania</w:t>
            </w:r>
            <w:r w:rsidRPr="00F64FBD">
              <w:rPr>
                <w:rFonts w:ascii="Calibri" w:eastAsia="Calibri" w:hAnsi="Calibri" w:cs="Calibri"/>
                <w:position w:val="-1"/>
              </w:rPr>
              <w:t xml:space="preserve"> oceny funkcjonalnej oraz modelu skoncentrowanego na rodzinie, </w:t>
            </w:r>
            <w:r w:rsidRPr="00F64FBD">
              <w:rPr>
                <w:rFonts w:ascii="Calibri" w:eastAsia="Calibri" w:hAnsi="Calibri" w:cs="Calibri"/>
                <w:b/>
                <w:strike/>
                <w:position w:val="-1"/>
              </w:rPr>
              <w:t>wykorzystanie</w:t>
            </w:r>
            <w:r w:rsidRPr="00F64FBD">
              <w:rPr>
                <w:rFonts w:ascii="Calibri" w:eastAsia="Calibri" w:hAnsi="Calibri" w:cs="Calibri"/>
                <w:b/>
                <w:position w:val="-1"/>
              </w:rPr>
              <w:t xml:space="preserve"> wykorzystania</w:t>
            </w:r>
            <w:r w:rsidRPr="00F64FBD">
              <w:rPr>
                <w:rFonts w:ascii="Calibri" w:eastAsia="Calibri" w:hAnsi="Calibri" w:cs="Calibri"/>
                <w:position w:val="-1"/>
              </w:rPr>
              <w:t xml:space="preserve"> narzędzi diagnostycznych wypracowanych w PO WER”</w:t>
            </w:r>
          </w:p>
        </w:tc>
        <w:tc>
          <w:tcPr>
            <w:tcW w:w="698" w:type="pct"/>
            <w:tcBorders>
              <w:top w:val="single" w:sz="4" w:space="0" w:color="000000"/>
              <w:left w:val="nil"/>
              <w:bottom w:val="single" w:sz="4" w:space="0" w:color="000000"/>
              <w:right w:val="single" w:sz="4" w:space="0" w:color="000000"/>
            </w:tcBorders>
            <w:vAlign w:val="center"/>
          </w:tcPr>
          <w:p w14:paraId="0F965EF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Zmiana redakcyjna.</w:t>
            </w:r>
          </w:p>
        </w:tc>
        <w:tc>
          <w:tcPr>
            <w:tcW w:w="949" w:type="pct"/>
            <w:tcBorders>
              <w:top w:val="single" w:sz="4" w:space="0" w:color="000000"/>
              <w:left w:val="nil"/>
              <w:bottom w:val="single" w:sz="4" w:space="0" w:color="000000"/>
              <w:right w:val="single" w:sz="4" w:space="0" w:color="000000"/>
            </w:tcBorders>
          </w:tcPr>
          <w:p w14:paraId="16C6392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t>Uwaga uwzględniona</w:t>
            </w:r>
          </w:p>
        </w:tc>
      </w:tr>
      <w:tr w:rsidR="00F64FBD" w:rsidRPr="00F64FBD" w14:paraId="69D8899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A87E454"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F5E6D"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 xml:space="preserve">Cel szczegółowy f, 2.1.1.6.1 Interwencje w ramach Funduszy, Powiązane rodzaje działań, 2. Rozwój </w:t>
            </w:r>
            <w:r w:rsidRPr="00F64FBD">
              <w:rPr>
                <w:rFonts w:ascii="Calibri" w:eastAsia="Calibri" w:hAnsi="Calibri" w:cs="Calibri"/>
                <w:position w:val="-1"/>
              </w:rPr>
              <w:lastRenderedPageBreak/>
              <w:t>systemu edukacji włączającej dla wszystkich osób uczących się</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1E67BB9"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lastRenderedPageBreak/>
              <w:t>113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225596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DE46FA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w zakresie pracy z grupą</w:t>
            </w:r>
            <w:r w:rsidRPr="00F64FBD">
              <w:rPr>
                <w:rFonts w:ascii="Calibri" w:eastAsia="Calibri" w:hAnsi="Calibri" w:cs="Calibri"/>
                <w:lang w:eastAsia="pl-PL"/>
              </w:rPr>
              <w:t xml:space="preserve"> </w:t>
            </w:r>
            <w:r w:rsidRPr="00F64FBD">
              <w:rPr>
                <w:rFonts w:ascii="Calibri" w:eastAsia="Calibri" w:hAnsi="Calibri" w:cs="Calibri"/>
                <w:b/>
                <w:strike/>
                <w:position w:val="-1"/>
              </w:rPr>
              <w:t>uwzględniającą zróżnicowanie</w:t>
            </w:r>
            <w:r w:rsidRPr="00F64FBD">
              <w:rPr>
                <w:rFonts w:ascii="Calibri" w:eastAsia="Calibri" w:hAnsi="Calibri" w:cs="Calibri"/>
                <w:position w:val="-1"/>
              </w:rPr>
              <w:t xml:space="preserve"> </w:t>
            </w:r>
            <w:r w:rsidRPr="00F64FBD">
              <w:rPr>
                <w:rFonts w:ascii="Calibri" w:eastAsia="Calibri" w:hAnsi="Calibri" w:cs="Calibri"/>
                <w:b/>
                <w:position w:val="-1"/>
              </w:rPr>
              <w:t>zróżnicowaną</w:t>
            </w:r>
            <w:r w:rsidRPr="00F64FBD">
              <w:rPr>
                <w:rFonts w:ascii="Calibri" w:eastAsia="Calibri" w:hAnsi="Calibri" w:cs="Calibri"/>
                <w:position w:val="-1"/>
              </w:rPr>
              <w:t xml:space="preserve"> </w:t>
            </w:r>
            <w:r w:rsidRPr="00F64FBD">
              <w:rPr>
                <w:rFonts w:ascii="Calibri" w:eastAsia="Calibri" w:hAnsi="Calibri" w:cs="Calibri"/>
                <w:b/>
                <w:position w:val="-1"/>
              </w:rPr>
              <w:t>pod względem</w:t>
            </w:r>
            <w:r w:rsidRPr="00F64FBD">
              <w:rPr>
                <w:rFonts w:ascii="Calibri" w:eastAsia="Calibri" w:hAnsi="Calibri" w:cs="Calibri"/>
                <w:position w:val="-1"/>
              </w:rPr>
              <w:t xml:space="preserve"> potrzeb edukacyjnych i rozwojowych i in.</w:t>
            </w:r>
          </w:p>
        </w:tc>
        <w:tc>
          <w:tcPr>
            <w:tcW w:w="698" w:type="pct"/>
            <w:tcBorders>
              <w:top w:val="single" w:sz="4" w:space="0" w:color="000000"/>
              <w:left w:val="nil"/>
              <w:bottom w:val="single" w:sz="4" w:space="0" w:color="000000"/>
              <w:right w:val="single" w:sz="4" w:space="0" w:color="000000"/>
            </w:tcBorders>
            <w:vAlign w:val="center"/>
          </w:tcPr>
          <w:p w14:paraId="7F9D522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Z obecnego zapisu wynika, że to grupa uwzględnia zróżnicowanie potrzeb, a to raczej sama grupa jest </w:t>
            </w:r>
            <w:r w:rsidRPr="00F64FBD">
              <w:rPr>
                <w:rFonts w:ascii="Calibri" w:eastAsia="Calibri" w:hAnsi="Calibri" w:cs="Calibri"/>
                <w:position w:val="-1"/>
              </w:rPr>
              <w:lastRenderedPageBreak/>
              <w:t>zróżnicowana pod względem potrzeb edukacyjnych i rozwojowych.</w:t>
            </w:r>
          </w:p>
        </w:tc>
        <w:tc>
          <w:tcPr>
            <w:tcW w:w="949" w:type="pct"/>
            <w:tcBorders>
              <w:top w:val="single" w:sz="4" w:space="0" w:color="000000"/>
              <w:left w:val="nil"/>
              <w:bottom w:val="single" w:sz="4" w:space="0" w:color="000000"/>
              <w:right w:val="single" w:sz="4" w:space="0" w:color="000000"/>
            </w:tcBorders>
          </w:tcPr>
          <w:p w14:paraId="5166A51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lastRenderedPageBreak/>
              <w:t>Uwaga uwzględniona</w:t>
            </w:r>
          </w:p>
        </w:tc>
      </w:tr>
      <w:tr w:rsidR="00F64FBD" w:rsidRPr="00F64FBD" w14:paraId="59310AA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32474E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A66B9C"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Cel szczegółowy f, 2.1.1.6.1 Interwencje w ramach Funduszy, Powiązane rodzaje działań, 4. Budowa skoordynowanego systemu pomocy specjalistycznej opartego na Specjalistycznych Centrach Wspierających Edukację Włączającą</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37B0C66"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114</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2977EE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8EBE8DC"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 </w:t>
            </w:r>
            <w:r w:rsidRPr="00F64FBD">
              <w:rPr>
                <w:rFonts w:ascii="Calibri" w:eastAsia="Calibri" w:hAnsi="Calibri" w:cs="Calibri"/>
                <w:b/>
                <w:strike/>
                <w:position w:val="-1"/>
              </w:rPr>
              <w:t>rozwoju funkcjonującego w ORE Centrum Koordynującego</w:t>
            </w:r>
            <w:r w:rsidRPr="00F64FBD">
              <w:rPr>
                <w:rFonts w:ascii="Calibri" w:eastAsia="Calibri" w:hAnsi="Calibri" w:cs="Calibri"/>
                <w:position w:val="-1"/>
              </w:rPr>
              <w:t xml:space="preserve"> </w:t>
            </w:r>
            <w:r w:rsidRPr="00F64FBD">
              <w:rPr>
                <w:rFonts w:ascii="Calibri" w:eastAsia="Calibri" w:hAnsi="Calibri" w:cs="Calibri"/>
                <w:b/>
                <w:position w:val="-1"/>
              </w:rPr>
              <w:t>rozwoju Centrum Koordynującego</w:t>
            </w:r>
          </w:p>
        </w:tc>
        <w:tc>
          <w:tcPr>
            <w:tcW w:w="698" w:type="pct"/>
            <w:tcBorders>
              <w:top w:val="single" w:sz="4" w:space="0" w:color="000000"/>
              <w:left w:val="nil"/>
              <w:bottom w:val="single" w:sz="4" w:space="0" w:color="000000"/>
              <w:right w:val="single" w:sz="4" w:space="0" w:color="000000"/>
            </w:tcBorders>
            <w:vAlign w:val="center"/>
          </w:tcPr>
          <w:p w14:paraId="3D513FA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Nie jest konieczne wskazywanie nazwy jednostki, w której będzie funkcjonowało Centrum Koordynujące. Wskazywanie jednostki na kilka lat przed rozpoczęciem działań może skutkować koniecznością zmian w programie, jeśli okaże się, że np. zmieni się nazwa wskazanego podmiotu.</w:t>
            </w:r>
          </w:p>
        </w:tc>
        <w:tc>
          <w:tcPr>
            <w:tcW w:w="949" w:type="pct"/>
            <w:tcBorders>
              <w:top w:val="single" w:sz="4" w:space="0" w:color="000000"/>
              <w:left w:val="nil"/>
              <w:bottom w:val="single" w:sz="4" w:space="0" w:color="000000"/>
              <w:right w:val="single" w:sz="4" w:space="0" w:color="000000"/>
            </w:tcBorders>
          </w:tcPr>
          <w:p w14:paraId="71049E1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t>Uwaga uwzględniona</w:t>
            </w:r>
          </w:p>
        </w:tc>
      </w:tr>
      <w:tr w:rsidR="00F64FBD" w:rsidRPr="00F64FBD" w14:paraId="75B08EEB"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9729B15"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B45C7B"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 xml:space="preserve">Cel szczegółowy f, 2.1.1.6.1 Interwencje w ramach Funduszy, </w:t>
            </w:r>
            <w:r w:rsidRPr="00F64FBD">
              <w:rPr>
                <w:rFonts w:ascii="Calibri" w:eastAsia="Calibri" w:hAnsi="Calibri" w:cs="Calibri"/>
                <w:position w:val="-1"/>
              </w:rPr>
              <w:lastRenderedPageBreak/>
              <w:t>Powiązane rodzaje działań, 4. Budowa skoordynowanego systemu pomocy specjalistycznej opartego na Specjalistycznych Centrach Wspierających Edukację Włączającą</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E4CAB15"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lastRenderedPageBreak/>
              <w:t>114</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E4C1AA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Prośba o zmianę skrótu SCWEW na SCW w całej treści Programu.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8A719DC"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W ramach działania realizowane będzie wsparcie na rzecz rozwoju sieci </w:t>
            </w:r>
            <w:r w:rsidRPr="00F64FBD">
              <w:rPr>
                <w:rFonts w:ascii="Calibri" w:eastAsia="Calibri" w:hAnsi="Calibri" w:cs="Calibri"/>
                <w:b/>
                <w:strike/>
                <w:position w:val="-1"/>
              </w:rPr>
              <w:t>SCWEW</w:t>
            </w:r>
            <w:r w:rsidRPr="00F64FBD">
              <w:rPr>
                <w:rFonts w:ascii="Calibri" w:eastAsia="Calibri" w:hAnsi="Calibri" w:cs="Calibri"/>
                <w:b/>
                <w:position w:val="-1"/>
              </w:rPr>
              <w:t xml:space="preserve"> SCW</w:t>
            </w:r>
            <w:r w:rsidRPr="00F64FBD">
              <w:rPr>
                <w:rFonts w:ascii="Calibri" w:eastAsia="Calibri" w:hAnsi="Calibri" w:cs="Calibri"/>
                <w:position w:val="-1"/>
              </w:rPr>
              <w:t xml:space="preserve">, rozwoju Centrum </w:t>
            </w:r>
            <w:r w:rsidRPr="00F64FBD">
              <w:rPr>
                <w:rFonts w:ascii="Calibri" w:eastAsia="Calibri" w:hAnsi="Calibri" w:cs="Calibri"/>
                <w:position w:val="-1"/>
              </w:rPr>
              <w:lastRenderedPageBreak/>
              <w:t xml:space="preserve">Koordynującego, monitorowania i ewaluacji funkcjonowania </w:t>
            </w:r>
            <w:r w:rsidRPr="00F64FBD">
              <w:rPr>
                <w:rFonts w:ascii="Calibri" w:eastAsia="Calibri" w:hAnsi="Calibri" w:cs="Calibri"/>
                <w:b/>
                <w:strike/>
                <w:position w:val="-1"/>
              </w:rPr>
              <w:t>SCWEW</w:t>
            </w:r>
            <w:r w:rsidRPr="00F64FBD">
              <w:rPr>
                <w:rFonts w:ascii="Calibri" w:eastAsia="Calibri" w:hAnsi="Calibri" w:cs="Calibri"/>
                <w:b/>
                <w:position w:val="-1"/>
              </w:rPr>
              <w:t xml:space="preserve"> SCW</w:t>
            </w:r>
            <w:r w:rsidRPr="00F64FBD">
              <w:rPr>
                <w:rFonts w:ascii="Calibri" w:eastAsia="Calibri" w:hAnsi="Calibri" w:cs="Calibri"/>
                <w:position w:val="-1"/>
              </w:rPr>
              <w:t xml:space="preserve">, szkoleń dla kadry, budowy systemu zapewnienia wysokiej jakości działania </w:t>
            </w:r>
            <w:r w:rsidRPr="00F64FBD">
              <w:rPr>
                <w:rFonts w:ascii="Calibri" w:eastAsia="Calibri" w:hAnsi="Calibri" w:cs="Calibri"/>
                <w:b/>
                <w:strike/>
                <w:position w:val="-1"/>
              </w:rPr>
              <w:t>SCWEW</w:t>
            </w:r>
            <w:r w:rsidRPr="00F64FBD">
              <w:rPr>
                <w:rFonts w:ascii="Calibri" w:eastAsia="Calibri" w:hAnsi="Calibri" w:cs="Calibri"/>
                <w:b/>
                <w:position w:val="-1"/>
              </w:rPr>
              <w:t xml:space="preserve"> SCW</w:t>
            </w:r>
            <w:r w:rsidRPr="00F64FBD">
              <w:rPr>
                <w:rFonts w:ascii="Calibri" w:eastAsia="Calibri" w:hAnsi="Calibri" w:cs="Calibri"/>
                <w:position w:val="-1"/>
              </w:rPr>
              <w:t xml:space="preserve">, podnoszenia kompetencji liderów edukacji włączającej w województwach. Zasady funkcjonowania </w:t>
            </w:r>
            <w:r w:rsidRPr="00F64FBD">
              <w:rPr>
                <w:rFonts w:ascii="Calibri" w:eastAsia="Calibri" w:hAnsi="Calibri" w:cs="Calibri"/>
                <w:b/>
                <w:strike/>
                <w:position w:val="-1"/>
              </w:rPr>
              <w:t>SCWEW</w:t>
            </w:r>
            <w:r w:rsidRPr="00F64FBD">
              <w:rPr>
                <w:rFonts w:ascii="Calibri" w:eastAsia="Calibri" w:hAnsi="Calibri" w:cs="Calibri"/>
                <w:b/>
                <w:position w:val="-1"/>
              </w:rPr>
              <w:t xml:space="preserve"> SCW</w:t>
            </w:r>
            <w:r w:rsidRPr="00F64FBD">
              <w:rPr>
                <w:rFonts w:ascii="Calibri" w:eastAsia="Calibri" w:hAnsi="Calibri" w:cs="Calibri"/>
                <w:position w:val="-1"/>
              </w:rPr>
              <w:t xml:space="preserve"> będą uwzględniać potrzebę integralnego podejścia do kształcenia, wychowania i wsparcia dzieci i uczniów, z uwzględnieniem zróżnicowania ich potrzeb rozwojowych i edukacyjnych, w tym uwarunkowanych niepełnosprawnością.</w:t>
            </w:r>
          </w:p>
        </w:tc>
        <w:tc>
          <w:tcPr>
            <w:tcW w:w="698" w:type="pct"/>
            <w:tcBorders>
              <w:top w:val="single" w:sz="4" w:space="0" w:color="000000"/>
              <w:left w:val="nil"/>
              <w:bottom w:val="single" w:sz="4" w:space="0" w:color="000000"/>
              <w:right w:val="single" w:sz="4" w:space="0" w:color="000000"/>
            </w:tcBorders>
            <w:vAlign w:val="center"/>
          </w:tcPr>
          <w:p w14:paraId="6D97F8AB"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Skrót SCW w miejsce skrótu SCWEW jest łatwiejszy w </w:t>
            </w:r>
            <w:r w:rsidRPr="00F64FBD">
              <w:rPr>
                <w:rFonts w:ascii="Calibri" w:eastAsia="Calibri" w:hAnsi="Calibri" w:cs="Calibri"/>
                <w:position w:val="-1"/>
              </w:rPr>
              <w:lastRenderedPageBreak/>
              <w:t>wymowie i użyciu w komunikacji.</w:t>
            </w:r>
          </w:p>
        </w:tc>
        <w:tc>
          <w:tcPr>
            <w:tcW w:w="949" w:type="pct"/>
            <w:tcBorders>
              <w:top w:val="single" w:sz="4" w:space="0" w:color="000000"/>
              <w:left w:val="nil"/>
              <w:bottom w:val="single" w:sz="4" w:space="0" w:color="000000"/>
              <w:right w:val="single" w:sz="4" w:space="0" w:color="000000"/>
            </w:tcBorders>
          </w:tcPr>
          <w:p w14:paraId="7A2B9999"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lastRenderedPageBreak/>
              <w:t>Uwaga uwzględniona</w:t>
            </w:r>
          </w:p>
        </w:tc>
      </w:tr>
      <w:tr w:rsidR="00F64FBD" w:rsidRPr="00F64FBD" w14:paraId="3CC248F1"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167D5D2"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283EC"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Działania na rzecz zapewnienia równości, włączenia społecznego i niedyskryminacji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50BDC23" w14:textId="77777777" w:rsidR="00F64FBD" w:rsidRPr="00F64FBD" w:rsidRDefault="00F64FBD" w:rsidP="00F64FBD">
            <w:pPr>
              <w:spacing w:before="60" w:after="60" w:line="240" w:lineRule="auto"/>
              <w:rPr>
                <w:rFonts w:ascii="Calibri" w:eastAsia="Calibri" w:hAnsi="Calibri" w:cs="Calibri"/>
                <w:b/>
                <w:position w:val="-1"/>
              </w:rPr>
            </w:pPr>
            <w:r w:rsidRPr="00F64FBD">
              <w:rPr>
                <w:rFonts w:ascii="Calibri" w:eastAsia="Calibri" w:hAnsi="Calibri" w:cs="Calibri"/>
                <w:b/>
                <w:position w:val="-1"/>
              </w:rPr>
              <w:t>115</w:t>
            </w:r>
          </w:p>
        </w:tc>
        <w:tc>
          <w:tcPr>
            <w:tcW w:w="1022" w:type="pct"/>
            <w:tcBorders>
              <w:top w:val="single" w:sz="4" w:space="0" w:color="000000"/>
              <w:left w:val="nil"/>
              <w:bottom w:val="single" w:sz="4" w:space="0" w:color="000000"/>
              <w:right w:val="single" w:sz="4" w:space="0" w:color="000000"/>
            </w:tcBorders>
            <w:shd w:val="clear" w:color="auto" w:fill="auto"/>
          </w:tcPr>
          <w:p w14:paraId="7308F7A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redakcyjna.</w:t>
            </w:r>
          </w:p>
        </w:tc>
        <w:tc>
          <w:tcPr>
            <w:tcW w:w="1103" w:type="pct"/>
            <w:tcBorders>
              <w:top w:val="single" w:sz="4" w:space="0" w:color="000000"/>
              <w:left w:val="nil"/>
              <w:bottom w:val="single" w:sz="4" w:space="0" w:color="000000"/>
              <w:right w:val="single" w:sz="4" w:space="0" w:color="000000"/>
            </w:tcBorders>
            <w:shd w:val="clear" w:color="auto" w:fill="auto"/>
          </w:tcPr>
          <w:p w14:paraId="3A12238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 na przesłanki wskazane ww. w art. 9</w:t>
            </w:r>
          </w:p>
        </w:tc>
        <w:tc>
          <w:tcPr>
            <w:tcW w:w="698" w:type="pct"/>
            <w:tcBorders>
              <w:top w:val="single" w:sz="4" w:space="0" w:color="000000"/>
              <w:left w:val="nil"/>
              <w:bottom w:val="single" w:sz="4" w:space="0" w:color="000000"/>
              <w:right w:val="single" w:sz="4" w:space="0" w:color="000000"/>
            </w:tcBorders>
          </w:tcPr>
          <w:p w14:paraId="64E8D15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Zmiana redakcyjna.</w:t>
            </w:r>
          </w:p>
        </w:tc>
        <w:tc>
          <w:tcPr>
            <w:tcW w:w="949" w:type="pct"/>
            <w:tcBorders>
              <w:top w:val="single" w:sz="4" w:space="0" w:color="000000"/>
              <w:left w:val="nil"/>
              <w:bottom w:val="single" w:sz="4" w:space="0" w:color="000000"/>
              <w:right w:val="single" w:sz="4" w:space="0" w:color="000000"/>
            </w:tcBorders>
          </w:tcPr>
          <w:p w14:paraId="52B31F3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lang w:eastAsia="pl-PL"/>
              </w:rPr>
              <w:t>Uwaga uwzględniona</w:t>
            </w:r>
          </w:p>
        </w:tc>
      </w:tr>
      <w:tr w:rsidR="00F64FBD" w:rsidRPr="00F64FBD" w14:paraId="12B6ED2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47520F8"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7E6E49"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 xml:space="preserve">Oś I., cel szczegółowy g), Powiązane rodzaje działań, 1. Rozwój </w:t>
            </w:r>
            <w:r w:rsidRPr="00F64FBD">
              <w:rPr>
                <w:rFonts w:ascii="Calibri" w:eastAsia="Calibri" w:hAnsi="Calibri" w:cs="Calibri"/>
                <w:position w:val="-1"/>
              </w:rPr>
              <w:lastRenderedPageBreak/>
              <w:t>Zintegrowanego Systemu Kwalifikacji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959B618" w14:textId="77777777" w:rsidR="00F64FBD" w:rsidRPr="00F64FBD" w:rsidRDefault="00F64FBD" w:rsidP="00F64FBD">
            <w:pPr>
              <w:pBdr>
                <w:top w:val="nil"/>
                <w:left w:val="nil"/>
                <w:bottom w:val="nil"/>
                <w:right w:val="nil"/>
                <w:between w:val="nil"/>
              </w:pBdr>
              <w:suppressAutoHyphens/>
              <w:spacing w:before="120" w:after="120"/>
              <w:ind w:leftChars="-1" w:hangingChars="1" w:hanging="2"/>
              <w:jc w:val="center"/>
              <w:textDirection w:val="btLr"/>
              <w:textAlignment w:val="top"/>
              <w:outlineLvl w:val="0"/>
              <w:rPr>
                <w:rFonts w:ascii="Calibri" w:eastAsia="Calibri" w:hAnsi="Calibri" w:cs="Calibri"/>
                <w:b/>
                <w:position w:val="-1"/>
              </w:rPr>
            </w:pPr>
            <w:r w:rsidRPr="00F64FBD">
              <w:rPr>
                <w:rFonts w:ascii="Calibri" w:eastAsia="Calibri" w:hAnsi="Calibri" w:cs="Calibri"/>
                <w:b/>
                <w:position w:val="-1"/>
              </w:rPr>
              <w:lastRenderedPageBreak/>
              <w:t>126</w:t>
            </w:r>
          </w:p>
          <w:p w14:paraId="41AB8CD0" w14:textId="77777777" w:rsidR="00F64FBD" w:rsidRPr="00F64FBD" w:rsidRDefault="00F64FBD" w:rsidP="00F64FBD">
            <w:pPr>
              <w:spacing w:before="60" w:after="60" w:line="240" w:lineRule="auto"/>
              <w:rPr>
                <w:rFonts w:ascii="Calibri" w:eastAsia="Calibri" w:hAnsi="Calibri" w:cs="Calibri"/>
                <w:b/>
                <w:position w:val="-1"/>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D45D61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Uzupełnienie zapisu.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B32F19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 xml:space="preserve">Działanie obejmie dalszy rozwój ZSK w Polsce jako narzędzia polityki na rzecz uczenia się przez całe życie oraz wzmacnianie potencjału </w:t>
            </w:r>
            <w:r w:rsidRPr="00F64FBD">
              <w:rPr>
                <w:rFonts w:ascii="Calibri" w:eastAsia="Calibri" w:hAnsi="Calibri" w:cs="Calibri"/>
                <w:position w:val="-1"/>
              </w:rPr>
              <w:lastRenderedPageBreak/>
              <w:t xml:space="preserve">kompetencyjnego i organizacyjnego podmiotów odpowiedzialnych za nadawanie wysokiej jakości kwalifikacji. Będzie </w:t>
            </w:r>
            <w:r w:rsidRPr="00F64FBD">
              <w:rPr>
                <w:rFonts w:ascii="Calibri" w:eastAsia="Calibri" w:hAnsi="Calibri" w:cs="Calibri"/>
                <w:b/>
                <w:position w:val="-1"/>
              </w:rPr>
              <w:t>to</w:t>
            </w:r>
            <w:r w:rsidRPr="00F64FBD">
              <w:rPr>
                <w:rFonts w:ascii="Calibri" w:eastAsia="Calibri" w:hAnsi="Calibri" w:cs="Calibri"/>
                <w:position w:val="-1"/>
              </w:rPr>
              <w:t xml:space="preserve"> polegać m.in. na: przygotowaniu propozycji niezbędnych zmian prawnych, organizacyjnych i finansowych służących zwiększaniu efektywności ZSK; opracowaniu </w:t>
            </w:r>
            <w:r w:rsidRPr="00F64FBD">
              <w:rPr>
                <w:rFonts w:ascii="Calibri" w:eastAsia="Calibri" w:hAnsi="Calibri" w:cs="Calibri"/>
                <w:b/>
                <w:position w:val="-1"/>
              </w:rPr>
              <w:t>procedur dla instytucji realizujących zadania wynikające z ustawy ZSK, na które składać się będą słowniki, poradniki, opisy dobrych praktyk</w:t>
            </w:r>
            <w:r w:rsidRPr="00F64FBD">
              <w:rPr>
                <w:rFonts w:ascii="Calibri" w:eastAsia="Calibri" w:hAnsi="Calibri" w:cs="Calibri"/>
                <w:position w:val="-1"/>
              </w:rPr>
              <w:t xml:space="preserve">, </w:t>
            </w:r>
            <w:r w:rsidRPr="00F64FBD">
              <w:rPr>
                <w:rFonts w:ascii="Calibri" w:eastAsia="Calibri" w:hAnsi="Calibri" w:cs="Calibri"/>
                <w:b/>
                <w:strike/>
                <w:position w:val="-1"/>
              </w:rPr>
              <w:t>metod</w:t>
            </w:r>
            <w:r w:rsidRPr="00F64FBD">
              <w:rPr>
                <w:rFonts w:ascii="Calibri" w:eastAsia="Calibri" w:hAnsi="Calibri" w:cs="Calibri"/>
                <w:position w:val="-1"/>
              </w:rPr>
              <w:t xml:space="preserve"> </w:t>
            </w:r>
            <w:r w:rsidRPr="00F64FBD">
              <w:rPr>
                <w:rFonts w:ascii="Calibri" w:eastAsia="Calibri" w:hAnsi="Calibri" w:cs="Calibri"/>
                <w:b/>
                <w:position w:val="-1"/>
              </w:rPr>
              <w:t>metody</w:t>
            </w:r>
            <w:r w:rsidRPr="00F64FBD">
              <w:rPr>
                <w:rFonts w:ascii="Calibri" w:eastAsia="Calibri" w:hAnsi="Calibri" w:cs="Calibri"/>
                <w:position w:val="-1"/>
              </w:rPr>
              <w:t xml:space="preserve">, </w:t>
            </w:r>
            <w:r w:rsidRPr="00F64FBD">
              <w:rPr>
                <w:rFonts w:ascii="Calibri" w:eastAsia="Calibri" w:hAnsi="Calibri" w:cs="Calibri"/>
                <w:b/>
                <w:strike/>
                <w:position w:val="-1"/>
              </w:rPr>
              <w:t>scenariuszy</w:t>
            </w:r>
            <w:r w:rsidRPr="00F64FBD">
              <w:rPr>
                <w:rFonts w:ascii="Calibri" w:eastAsia="Calibri" w:hAnsi="Calibri" w:cs="Calibri"/>
                <w:position w:val="-1"/>
              </w:rPr>
              <w:t xml:space="preserve"> </w:t>
            </w:r>
            <w:r w:rsidRPr="00F64FBD">
              <w:rPr>
                <w:rFonts w:ascii="Calibri" w:eastAsia="Calibri" w:hAnsi="Calibri" w:cs="Calibri"/>
                <w:b/>
                <w:position w:val="-1"/>
              </w:rPr>
              <w:t>scenariusze</w:t>
            </w:r>
            <w:r w:rsidRPr="00F64FBD">
              <w:rPr>
                <w:rFonts w:ascii="Calibri" w:eastAsia="Calibri" w:hAnsi="Calibri" w:cs="Calibri"/>
                <w:position w:val="-1"/>
              </w:rPr>
              <w:t xml:space="preserve"> i </w:t>
            </w:r>
            <w:r w:rsidRPr="00F64FBD">
              <w:rPr>
                <w:rFonts w:ascii="Calibri" w:eastAsia="Calibri" w:hAnsi="Calibri" w:cs="Calibri"/>
                <w:b/>
                <w:strike/>
                <w:position w:val="-1"/>
              </w:rPr>
              <w:t>narzędzi</w:t>
            </w:r>
            <w:r w:rsidRPr="00F64FBD">
              <w:rPr>
                <w:rFonts w:ascii="Calibri" w:eastAsia="Calibri" w:hAnsi="Calibri" w:cs="Calibri"/>
                <w:b/>
                <w:position w:val="-1"/>
              </w:rPr>
              <w:t xml:space="preserve"> narzędzia</w:t>
            </w:r>
            <w:r w:rsidRPr="00F64FBD">
              <w:rPr>
                <w:rFonts w:ascii="Calibri" w:eastAsia="Calibri" w:hAnsi="Calibri" w:cs="Calibri"/>
                <w:position w:val="-1"/>
              </w:rPr>
              <w:t xml:space="preserve"> </w:t>
            </w:r>
            <w:r w:rsidRPr="00F64FBD">
              <w:rPr>
                <w:rFonts w:ascii="Calibri" w:eastAsia="Calibri" w:hAnsi="Calibri" w:cs="Calibri"/>
                <w:b/>
                <w:strike/>
                <w:position w:val="-1"/>
              </w:rPr>
              <w:t>wspierających procesy</w:t>
            </w:r>
            <w:r w:rsidRPr="00F64FBD">
              <w:rPr>
                <w:rFonts w:ascii="Calibri" w:eastAsia="Calibri" w:hAnsi="Calibri" w:cs="Calibri"/>
                <w:position w:val="-1"/>
              </w:rPr>
              <w:t xml:space="preserve"> </w:t>
            </w:r>
            <w:r w:rsidRPr="00F64FBD">
              <w:rPr>
                <w:rFonts w:ascii="Calibri" w:eastAsia="Calibri" w:hAnsi="Calibri" w:cs="Calibri"/>
                <w:b/>
                <w:position w:val="-1"/>
              </w:rPr>
              <w:t>wspierające</w:t>
            </w:r>
            <w:r w:rsidRPr="00F64FBD">
              <w:rPr>
                <w:rFonts w:ascii="Calibri" w:eastAsia="Calibri" w:hAnsi="Calibri" w:cs="Calibri"/>
                <w:position w:val="-1"/>
              </w:rPr>
              <w:t xml:space="preserve"> </w:t>
            </w:r>
            <w:r w:rsidRPr="00F64FBD">
              <w:rPr>
                <w:rFonts w:ascii="Calibri" w:eastAsia="Calibri" w:hAnsi="Calibri" w:cs="Calibri"/>
                <w:b/>
                <w:position w:val="-1"/>
              </w:rPr>
              <w:t>różne podmioty</w:t>
            </w:r>
            <w:r w:rsidRPr="00F64FBD">
              <w:rPr>
                <w:rFonts w:ascii="Calibri" w:eastAsia="Calibri" w:hAnsi="Calibri" w:cs="Calibri"/>
                <w:position w:val="-1"/>
              </w:rPr>
              <w:t xml:space="preserve"> wskazane w ustawie o ZSK; wspieraniu rozwoju oferty kwalifikacji szkolnictwa branżowego poprzez wykorzystanie Sektorowych Ram Kwalifikacji; opracowaniu nowych kwalifikacji wpisujących się w bieżące i prognozowane zapotrzebowanie na umiejętności; upowszechnianiu </w:t>
            </w:r>
            <w:r w:rsidRPr="00F64FBD">
              <w:rPr>
                <w:rFonts w:ascii="Calibri" w:eastAsia="Calibri" w:hAnsi="Calibri" w:cs="Calibri"/>
                <w:b/>
                <w:position w:val="-1"/>
              </w:rPr>
              <w:lastRenderedPageBreak/>
              <w:t>wśród obywateli</w:t>
            </w:r>
            <w:r w:rsidRPr="00F64FBD">
              <w:rPr>
                <w:rFonts w:ascii="Calibri" w:eastAsia="Calibri" w:hAnsi="Calibri" w:cs="Calibri"/>
                <w:position w:val="-1"/>
              </w:rPr>
              <w:t xml:space="preserve"> wiedzy na temat </w:t>
            </w:r>
            <w:r w:rsidRPr="00F64FBD">
              <w:rPr>
                <w:rFonts w:ascii="Calibri" w:eastAsia="Calibri" w:hAnsi="Calibri" w:cs="Calibri"/>
                <w:b/>
                <w:position w:val="-1"/>
              </w:rPr>
              <w:t>nowych możliwości (szans) uzyskiwania kwalifikacji, które powstały w wyniku wdrażania</w:t>
            </w:r>
            <w:r w:rsidRPr="00F64FBD">
              <w:rPr>
                <w:rFonts w:ascii="Calibri" w:eastAsia="Calibri" w:hAnsi="Calibri" w:cs="Calibri"/>
                <w:position w:val="-1"/>
              </w:rPr>
              <w:t xml:space="preserve"> ZSK.</w:t>
            </w:r>
          </w:p>
        </w:tc>
        <w:tc>
          <w:tcPr>
            <w:tcW w:w="698" w:type="pct"/>
            <w:tcBorders>
              <w:top w:val="single" w:sz="4" w:space="0" w:color="000000"/>
              <w:left w:val="nil"/>
              <w:bottom w:val="single" w:sz="4" w:space="0" w:color="000000"/>
              <w:right w:val="single" w:sz="4" w:space="0" w:color="000000"/>
            </w:tcBorders>
            <w:vAlign w:val="center"/>
          </w:tcPr>
          <w:p w14:paraId="5C6C1C54"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 xml:space="preserve">Wskaźnikiem produktu dotyczącym działań nakierowanych na </w:t>
            </w:r>
            <w:r w:rsidRPr="00F64FBD">
              <w:rPr>
                <w:rFonts w:ascii="Calibri" w:eastAsia="Calibri" w:hAnsi="Calibri" w:cs="Calibri"/>
                <w:position w:val="-1"/>
              </w:rPr>
              <w:lastRenderedPageBreak/>
              <w:t xml:space="preserve">rozwój ZSK będzie </w:t>
            </w:r>
            <w:r w:rsidRPr="00F64FBD">
              <w:rPr>
                <w:rFonts w:ascii="Calibri" w:eastAsia="Calibri" w:hAnsi="Calibri" w:cs="Calibri"/>
                <w:i/>
                <w:position w:val="-1"/>
              </w:rPr>
              <w:t>“liczba opracowanych procedur dla instytucji realizujących zadania w ramach ZSK”</w:t>
            </w:r>
            <w:r w:rsidRPr="00F64FBD">
              <w:rPr>
                <w:rFonts w:ascii="Calibri" w:eastAsia="Calibri" w:hAnsi="Calibri" w:cs="Calibri"/>
                <w:position w:val="-1"/>
              </w:rPr>
              <w:t xml:space="preserve">, przy czym na procedury w tym wypadku składać się mają zestawy materiałów pomocniczych. </w:t>
            </w:r>
          </w:p>
          <w:p w14:paraId="3A87ABD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Opracowane procedury umożliwią bardziej efektywną realizację zadań wynikających z Ustawy o ZSK, które służą osiąganiu celów polityki na rzecz uczenia się przez całe życie.</w:t>
            </w:r>
          </w:p>
        </w:tc>
        <w:tc>
          <w:tcPr>
            <w:tcW w:w="949" w:type="pct"/>
            <w:tcBorders>
              <w:top w:val="single" w:sz="4" w:space="0" w:color="000000"/>
              <w:left w:val="nil"/>
              <w:bottom w:val="single" w:sz="4" w:space="0" w:color="000000"/>
              <w:right w:val="single" w:sz="4" w:space="0" w:color="000000"/>
            </w:tcBorders>
          </w:tcPr>
          <w:p w14:paraId="01D925F7"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b/>
                <w:position w:val="-1"/>
              </w:rPr>
              <w:lastRenderedPageBreak/>
              <w:t>Uwaga uwzględniona,</w:t>
            </w:r>
            <w:r w:rsidRPr="00F64FBD">
              <w:rPr>
                <w:rFonts w:ascii="Calibri" w:eastAsia="Calibri" w:hAnsi="Calibri" w:cs="Calibri"/>
                <w:position w:val="-1"/>
              </w:rPr>
              <w:t xml:space="preserve"> ale ze względu na ograniczoną liczbę znaków zapis </w:t>
            </w:r>
            <w:r w:rsidRPr="00F64FBD">
              <w:rPr>
                <w:rFonts w:ascii="Calibri" w:eastAsia="Calibri" w:hAnsi="Calibri" w:cs="Calibri"/>
                <w:position w:val="-1"/>
              </w:rPr>
              <w:lastRenderedPageBreak/>
              <w:t>zaproponowany przez resort został skrócony.</w:t>
            </w:r>
          </w:p>
          <w:p w14:paraId="02921EB2"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p>
          <w:p w14:paraId="3AB03B5A"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position w:val="-1"/>
              </w:rPr>
              <w:t xml:space="preserve">Działanie obejmie dalszy rozwój ZSK w Polsce jako narzędzia polityki na rzecz uczenia się przez całe życie oraz wzmacnianie potencjału kompetencyjnego i organizacyjnego podmiotów odpowiedzialnych za nadawanie wysokiej jakości kwalifikacji. Będzie </w:t>
            </w:r>
            <w:r w:rsidRPr="00F64FBD">
              <w:rPr>
                <w:rFonts w:ascii="Calibri" w:eastAsia="Calibri" w:hAnsi="Calibri" w:cs="Calibri"/>
                <w:b/>
                <w:position w:val="-1"/>
              </w:rPr>
              <w:t>to</w:t>
            </w:r>
            <w:r w:rsidRPr="00F64FBD">
              <w:rPr>
                <w:rFonts w:ascii="Calibri" w:eastAsia="Calibri" w:hAnsi="Calibri" w:cs="Calibri"/>
                <w:position w:val="-1"/>
              </w:rPr>
              <w:t xml:space="preserve"> polegać m.in. na: przygotowaniu propozycji niezbędnych zmian prawnych, organizacyjnych i finansowych służących zwiększaniu efektywności ZSK; opracowaniu </w:t>
            </w:r>
            <w:r w:rsidRPr="00F64FBD">
              <w:rPr>
                <w:rFonts w:ascii="Calibri" w:eastAsia="Calibri" w:hAnsi="Calibri" w:cs="Calibri"/>
                <w:b/>
                <w:position w:val="-1"/>
              </w:rPr>
              <w:t>procedur i narzędzi dla instytucji realizujących zadania wynikające z ustawy ZSK</w:t>
            </w:r>
            <w:r w:rsidRPr="00F64FBD">
              <w:rPr>
                <w:rFonts w:ascii="Calibri" w:eastAsia="Calibri" w:hAnsi="Calibri" w:cs="Calibri"/>
                <w:position w:val="-1"/>
              </w:rPr>
              <w:t xml:space="preserve">; wspieraniu rozwoju oferty kwalifikacji szkolnictwa branżowego poprzez wykorzystanie </w:t>
            </w:r>
            <w:r w:rsidRPr="00F64FBD">
              <w:rPr>
                <w:rFonts w:ascii="Calibri" w:eastAsia="Calibri" w:hAnsi="Calibri" w:cs="Calibri"/>
                <w:position w:val="-1"/>
              </w:rPr>
              <w:lastRenderedPageBreak/>
              <w:t xml:space="preserve">Sektorowych Ram Kwalifikacji; opracowaniu nowych kwalifikacji wpisujących się w bieżące i prognozowane zapotrzebowanie na umiejętności; upowszechnianiu wiedzy na temat </w:t>
            </w:r>
            <w:r w:rsidRPr="00F64FBD">
              <w:rPr>
                <w:rFonts w:ascii="Calibri" w:eastAsia="Calibri" w:hAnsi="Calibri" w:cs="Calibri"/>
                <w:b/>
                <w:position w:val="-1"/>
              </w:rPr>
              <w:t>możliwości uzyskiwania kwalifikacji włączonych do ZSK</w:t>
            </w:r>
            <w:r w:rsidRPr="00F64FBD">
              <w:rPr>
                <w:rFonts w:ascii="Calibri" w:eastAsia="Calibri" w:hAnsi="Calibri" w:cs="Calibri"/>
                <w:position w:val="-1"/>
              </w:rPr>
              <w:t>.</w:t>
            </w:r>
          </w:p>
          <w:p w14:paraId="15E1CE60"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p>
        </w:tc>
      </w:tr>
      <w:tr w:rsidR="00F64FBD" w:rsidRPr="00F64FBD" w14:paraId="160FA2B2"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EB5A8F3"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1F1E55"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lang w:eastAsia="pl-PL"/>
              </w:rPr>
              <w:t>3. Koordynacja działań na rzecz rozwijania umiejętności zgodnie z ideą uczenia się przez całe życie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6DB9B97" w14:textId="77777777" w:rsidR="00F64FBD" w:rsidRPr="00F64FBD" w:rsidRDefault="00F64FBD" w:rsidP="00F64FBD">
            <w:pPr>
              <w:pBdr>
                <w:top w:val="nil"/>
                <w:left w:val="nil"/>
                <w:bottom w:val="nil"/>
                <w:right w:val="nil"/>
                <w:between w:val="nil"/>
              </w:pBdr>
              <w:suppressAutoHyphens/>
              <w:spacing w:before="120" w:after="120"/>
              <w:ind w:leftChars="-1" w:hangingChars="1" w:hanging="2"/>
              <w:jc w:val="center"/>
              <w:textDirection w:val="btLr"/>
              <w:textAlignment w:val="top"/>
              <w:outlineLvl w:val="0"/>
              <w:rPr>
                <w:rFonts w:ascii="Calibri" w:eastAsia="Calibri" w:hAnsi="Calibri" w:cs="Calibri"/>
                <w:b/>
                <w:position w:val="-1"/>
              </w:rPr>
            </w:pPr>
            <w:r w:rsidRPr="00F64FBD">
              <w:rPr>
                <w:rFonts w:ascii="Calibri" w:eastAsia="Calibri" w:hAnsi="Calibri" w:cs="Calibri"/>
                <w:b/>
                <w:lang w:eastAsia="pl-PL"/>
              </w:rPr>
              <w:t>127</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1ECBB3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Zmiany redakcyjne.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1D7BC4C"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 xml:space="preserve">Działanie będzie uwzględniać angażowanie przedstawicieli </w:t>
            </w:r>
            <w:r w:rsidRPr="00F64FBD">
              <w:rPr>
                <w:rFonts w:ascii="Calibri" w:eastAsia="Calibri" w:hAnsi="Calibri" w:cs="Calibri"/>
                <w:b/>
                <w:strike/>
                <w:lang w:eastAsia="pl-PL"/>
              </w:rPr>
              <w:t xml:space="preserve">szkolnictwa branżowego, technicznego oraz szkolnictwa wyższego a także przedstawicieli </w:t>
            </w:r>
            <w:r w:rsidRPr="00F64FBD">
              <w:rPr>
                <w:rFonts w:ascii="Calibri" w:eastAsia="Calibri" w:hAnsi="Calibri" w:cs="Calibri"/>
                <w:b/>
                <w:lang w:eastAsia="pl-PL"/>
              </w:rPr>
              <w:t>kształcenia zawodowego na poziomie ponadpodstawowym i wyższym, a także organizacji</w:t>
            </w:r>
            <w:r w:rsidRPr="00F64FBD">
              <w:rPr>
                <w:rFonts w:ascii="Calibri" w:eastAsia="Calibri" w:hAnsi="Calibri" w:cs="Calibri"/>
                <w:lang w:eastAsia="pl-PL"/>
              </w:rPr>
              <w:t xml:space="preserve"> </w:t>
            </w:r>
            <w:r w:rsidRPr="00F64FBD">
              <w:rPr>
                <w:rFonts w:ascii="Calibri" w:eastAsia="Calibri" w:hAnsi="Calibri" w:cs="Calibri"/>
                <w:b/>
                <w:lang w:eastAsia="pl-PL"/>
              </w:rPr>
              <w:t>pracodawców</w:t>
            </w:r>
            <w:r w:rsidRPr="00F64FBD">
              <w:rPr>
                <w:rFonts w:ascii="Calibri" w:eastAsia="Calibri" w:hAnsi="Calibri" w:cs="Calibri"/>
                <w:lang w:eastAsia="pl-PL"/>
              </w:rPr>
              <w:t>.</w:t>
            </w:r>
          </w:p>
        </w:tc>
        <w:tc>
          <w:tcPr>
            <w:tcW w:w="698" w:type="pct"/>
            <w:tcBorders>
              <w:top w:val="single" w:sz="4" w:space="0" w:color="000000"/>
              <w:left w:val="nil"/>
              <w:bottom w:val="single" w:sz="4" w:space="0" w:color="000000"/>
              <w:right w:val="single" w:sz="4" w:space="0" w:color="000000"/>
            </w:tcBorders>
            <w:vAlign w:val="center"/>
          </w:tcPr>
          <w:p w14:paraId="6C5F7EC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lang w:eastAsia="pl-PL"/>
              </w:rPr>
              <w:t>Zmiany redakcyjne.</w:t>
            </w:r>
          </w:p>
        </w:tc>
        <w:tc>
          <w:tcPr>
            <w:tcW w:w="949" w:type="pct"/>
            <w:tcBorders>
              <w:top w:val="single" w:sz="4" w:space="0" w:color="000000"/>
              <w:left w:val="nil"/>
              <w:bottom w:val="single" w:sz="4" w:space="0" w:color="000000"/>
              <w:right w:val="single" w:sz="4" w:space="0" w:color="000000"/>
            </w:tcBorders>
          </w:tcPr>
          <w:p w14:paraId="2690A4D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lang w:eastAsia="pl-PL"/>
              </w:rPr>
              <w:t>Uwaga uwzględniona</w:t>
            </w:r>
          </w:p>
        </w:tc>
      </w:tr>
      <w:tr w:rsidR="00F64FBD" w:rsidRPr="00F64FBD" w14:paraId="5A7DB80A"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0E1460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95431" w14:textId="77777777" w:rsidR="00F64FBD" w:rsidRPr="00F64FBD" w:rsidRDefault="00F64FBD" w:rsidP="00F64FBD">
            <w:pPr>
              <w:spacing w:before="60" w:after="60"/>
              <w:rPr>
                <w:rFonts w:ascii="Calibri" w:eastAsia="Calibri" w:hAnsi="Calibri" w:cs="Calibri"/>
                <w:lang w:eastAsia="pl-PL"/>
              </w:rPr>
            </w:pPr>
            <w:r w:rsidRPr="00F64FBD">
              <w:rPr>
                <w:rFonts w:ascii="Calibri" w:eastAsia="Calibri" w:hAnsi="Calibri" w:cs="Calibri"/>
                <w:position w:val="-1"/>
              </w:rPr>
              <w:t xml:space="preserve">Oś I., cel szczegółowy g), Powiązane rodzaje działań, 6. Asystent Rozwoju </w:t>
            </w:r>
            <w:r w:rsidRPr="00F64FBD">
              <w:rPr>
                <w:rFonts w:ascii="Calibri" w:eastAsia="Calibri" w:hAnsi="Calibri" w:cs="Calibri"/>
                <w:position w:val="-1"/>
              </w:rPr>
              <w:lastRenderedPageBreak/>
              <w:t>Kompetencji Cyfrowych (ARKC)</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12F8BD4" w14:textId="77777777" w:rsidR="00F64FBD" w:rsidRPr="00F64FBD" w:rsidRDefault="00F64FBD" w:rsidP="00F64FBD">
            <w:pPr>
              <w:pBdr>
                <w:top w:val="nil"/>
                <w:left w:val="nil"/>
                <w:bottom w:val="nil"/>
                <w:right w:val="nil"/>
                <w:between w:val="nil"/>
              </w:pBdr>
              <w:suppressAutoHyphens/>
              <w:spacing w:before="120" w:after="120"/>
              <w:ind w:leftChars="-1" w:hangingChars="1" w:hanging="2"/>
              <w:jc w:val="center"/>
              <w:textDirection w:val="btLr"/>
              <w:textAlignment w:val="top"/>
              <w:outlineLvl w:val="0"/>
              <w:rPr>
                <w:rFonts w:ascii="Calibri" w:eastAsia="Calibri" w:hAnsi="Calibri" w:cs="Calibri"/>
                <w:b/>
                <w:lang w:eastAsia="pl-PL"/>
              </w:rPr>
            </w:pPr>
            <w:r w:rsidRPr="00F64FBD">
              <w:rPr>
                <w:rFonts w:ascii="Calibri" w:eastAsia="Calibri" w:hAnsi="Calibri" w:cs="Calibri"/>
                <w:b/>
                <w:position w:val="-1"/>
              </w:rPr>
              <w:lastRenderedPageBreak/>
              <w:t>128</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8142E6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Zmiana redakcyjna.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9456FA7"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 xml:space="preserve">Przygotowane zostanie narzędzie informatyczne </w:t>
            </w:r>
            <w:r w:rsidRPr="00F64FBD">
              <w:rPr>
                <w:rFonts w:ascii="Calibri" w:eastAsia="Calibri" w:hAnsi="Calibri" w:cs="Calibri"/>
                <w:b/>
                <w:strike/>
                <w:position w:val="-1"/>
              </w:rPr>
              <w:t>do wspierania uzupełniania</w:t>
            </w:r>
            <w:r w:rsidRPr="00F64FBD">
              <w:rPr>
                <w:rFonts w:ascii="Calibri" w:eastAsia="Calibri" w:hAnsi="Calibri" w:cs="Calibri"/>
                <w:position w:val="-1"/>
              </w:rPr>
              <w:t xml:space="preserve"> </w:t>
            </w:r>
            <w:r w:rsidRPr="00F64FBD">
              <w:rPr>
                <w:rFonts w:ascii="Calibri" w:eastAsia="Calibri" w:hAnsi="Calibri" w:cs="Calibri"/>
                <w:b/>
                <w:position w:val="-1"/>
              </w:rPr>
              <w:t>ułatwiające</w:t>
            </w:r>
            <w:r w:rsidRPr="00F64FBD">
              <w:rPr>
                <w:rFonts w:ascii="Calibri" w:eastAsia="Calibri" w:hAnsi="Calibri" w:cs="Calibri"/>
                <w:position w:val="-1"/>
              </w:rPr>
              <w:t xml:space="preserve">  </w:t>
            </w:r>
            <w:r w:rsidRPr="00F64FBD">
              <w:rPr>
                <w:rFonts w:ascii="Calibri" w:eastAsia="Calibri" w:hAnsi="Calibri" w:cs="Calibri"/>
                <w:b/>
                <w:position w:val="-1"/>
              </w:rPr>
              <w:t>uzupełnianie</w:t>
            </w:r>
            <w:r w:rsidRPr="00F64FBD">
              <w:rPr>
                <w:rFonts w:ascii="Calibri" w:eastAsia="Calibri" w:hAnsi="Calibri" w:cs="Calibri"/>
                <w:position w:val="-1"/>
              </w:rPr>
              <w:t xml:space="preserve"> kompetencji, </w:t>
            </w:r>
            <w:r w:rsidRPr="00F64FBD">
              <w:rPr>
                <w:rFonts w:ascii="Calibri" w:eastAsia="Calibri" w:hAnsi="Calibri" w:cs="Calibri"/>
                <w:b/>
                <w:strike/>
                <w:position w:val="-1"/>
              </w:rPr>
              <w:t>przekwalifikowania</w:t>
            </w:r>
            <w:r w:rsidRPr="00F64FBD">
              <w:rPr>
                <w:rFonts w:ascii="Calibri" w:eastAsia="Calibri" w:hAnsi="Calibri" w:cs="Calibri"/>
                <w:b/>
                <w:position w:val="-1"/>
              </w:rPr>
              <w:t xml:space="preserve"> </w:t>
            </w:r>
            <w:r w:rsidRPr="00F64FBD">
              <w:rPr>
                <w:rFonts w:ascii="Calibri" w:eastAsia="Calibri" w:hAnsi="Calibri" w:cs="Calibri"/>
                <w:b/>
                <w:position w:val="-1"/>
              </w:rPr>
              <w:lastRenderedPageBreak/>
              <w:t>przekwalifikowanie</w:t>
            </w:r>
            <w:r w:rsidRPr="00F64FBD">
              <w:rPr>
                <w:rFonts w:ascii="Calibri" w:eastAsia="Calibri" w:hAnsi="Calibri" w:cs="Calibri"/>
                <w:position w:val="-1"/>
              </w:rPr>
              <w:t xml:space="preserve"> się lub uzyskanie wykształcenia w kierunku związanym z ICT. </w:t>
            </w:r>
          </w:p>
        </w:tc>
        <w:tc>
          <w:tcPr>
            <w:tcW w:w="698" w:type="pct"/>
            <w:tcBorders>
              <w:top w:val="single" w:sz="4" w:space="0" w:color="000000"/>
              <w:left w:val="nil"/>
              <w:bottom w:val="single" w:sz="4" w:space="0" w:color="000000"/>
              <w:right w:val="single" w:sz="4" w:space="0" w:color="000000"/>
            </w:tcBorders>
            <w:vAlign w:val="center"/>
          </w:tcPr>
          <w:p w14:paraId="67D916A8"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lang w:eastAsia="pl-PL"/>
              </w:rPr>
              <w:lastRenderedPageBreak/>
              <w:t xml:space="preserve">Zmiana redakcyjna </w:t>
            </w:r>
          </w:p>
        </w:tc>
        <w:tc>
          <w:tcPr>
            <w:tcW w:w="949" w:type="pct"/>
            <w:tcBorders>
              <w:top w:val="single" w:sz="4" w:space="0" w:color="000000"/>
              <w:left w:val="nil"/>
              <w:bottom w:val="single" w:sz="4" w:space="0" w:color="000000"/>
              <w:right w:val="single" w:sz="4" w:space="0" w:color="000000"/>
            </w:tcBorders>
          </w:tcPr>
          <w:p w14:paraId="0E4725B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lang w:eastAsia="pl-PL"/>
              </w:rPr>
            </w:pPr>
            <w:r w:rsidRPr="00F64FBD">
              <w:rPr>
                <w:rFonts w:ascii="Calibri" w:eastAsia="Calibri" w:hAnsi="Calibri" w:cs="Calibri"/>
                <w:b/>
                <w:lang w:eastAsia="pl-PL"/>
              </w:rPr>
              <w:t>Uwaga uwzględniona</w:t>
            </w:r>
          </w:p>
        </w:tc>
      </w:tr>
      <w:tr w:rsidR="00F64FBD" w:rsidRPr="00F64FBD" w14:paraId="196590A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40A2F13"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CC4C5"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 xml:space="preserve">Wskaźnik: </w:t>
            </w:r>
            <w:r w:rsidRPr="00F64FBD">
              <w:rPr>
                <w:rFonts w:ascii="Calibri" w:eastAsia="Calibri" w:hAnsi="Calibri" w:cs="Calibri"/>
                <w:i/>
                <w:position w:val="-1"/>
              </w:rPr>
              <w:t>“liczba osób dorosłych, które nabyły kwalifikacje po ukończeniu programu”</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5D57D61" w14:textId="77777777" w:rsidR="00F64FBD" w:rsidRPr="00F64FBD" w:rsidRDefault="00F64FBD" w:rsidP="00F64FBD">
            <w:pPr>
              <w:pBdr>
                <w:top w:val="nil"/>
                <w:left w:val="nil"/>
                <w:bottom w:val="nil"/>
                <w:right w:val="nil"/>
                <w:between w:val="nil"/>
              </w:pBdr>
              <w:suppressAutoHyphens/>
              <w:spacing w:before="120" w:after="120"/>
              <w:ind w:leftChars="-1" w:hangingChars="1" w:hanging="2"/>
              <w:jc w:val="center"/>
              <w:textDirection w:val="btLr"/>
              <w:textAlignment w:val="top"/>
              <w:outlineLvl w:val="0"/>
              <w:rPr>
                <w:rFonts w:ascii="Calibri" w:eastAsia="Calibri" w:hAnsi="Calibri" w:cs="Calibri"/>
                <w:b/>
                <w:position w:val="-1"/>
              </w:rPr>
            </w:pPr>
            <w:r w:rsidRPr="00F64FBD">
              <w:rPr>
                <w:rFonts w:ascii="Calibri" w:eastAsia="Calibri" w:hAnsi="Calibri" w:cs="Calibri"/>
                <w:b/>
                <w:position w:val="-1"/>
              </w:rPr>
              <w:t>str. 141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A37B47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Doprecyzowanie definicji pojęcia „kwalifikacja”.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61375A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Proponujemy, by termin “</w:t>
            </w:r>
            <w:r w:rsidRPr="00F64FBD">
              <w:rPr>
                <w:rFonts w:ascii="Calibri" w:eastAsia="Calibri" w:hAnsi="Calibri" w:cs="Calibri"/>
                <w:i/>
                <w:position w:val="-1"/>
              </w:rPr>
              <w:t xml:space="preserve">kwalifikacja” </w:t>
            </w:r>
            <w:r w:rsidRPr="00F64FBD">
              <w:rPr>
                <w:rFonts w:ascii="Calibri" w:eastAsia="Calibri" w:hAnsi="Calibri" w:cs="Calibri"/>
                <w:position w:val="-1"/>
              </w:rPr>
              <w:t>w tym wskaźniku rozumiany był szeroko, w duchu  przytoczonych obok  fragmentów 4. wersji wytycznych.</w:t>
            </w:r>
          </w:p>
          <w:p w14:paraId="03964106"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p>
        </w:tc>
        <w:tc>
          <w:tcPr>
            <w:tcW w:w="698" w:type="pct"/>
            <w:tcBorders>
              <w:top w:val="single" w:sz="4" w:space="0" w:color="000000"/>
              <w:left w:val="nil"/>
              <w:bottom w:val="single" w:sz="4" w:space="0" w:color="000000"/>
              <w:right w:val="single" w:sz="4" w:space="0" w:color="000000"/>
            </w:tcBorders>
            <w:vAlign w:val="center"/>
          </w:tcPr>
          <w:p w14:paraId="3649281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Od momentu wejścia w życie Ustawy o ZSK z dnia 22 grudnia 2015 r. polityka państwa polskiego w obszarze rozwoju umiejętności Polaków jest realizowana z uwzględnieniem definicji pojęcia “kwalifikacja” wskazanej w tej ustawie. Zgodnie z tą definicją, kwalifikacja to “zestaw efektów uczenia się w zakresie wiedzy, umiejętności oraz kompetencji społecznych, nabytych w edukacji formalnej, </w:t>
            </w:r>
            <w:r w:rsidRPr="00F64FBD">
              <w:rPr>
                <w:rFonts w:ascii="Calibri" w:eastAsia="Calibri" w:hAnsi="Calibri" w:cs="Calibri"/>
                <w:position w:val="-1"/>
              </w:rPr>
              <w:lastRenderedPageBreak/>
              <w:t xml:space="preserve">edukacji </w:t>
            </w:r>
            <w:proofErr w:type="spellStart"/>
            <w:r w:rsidRPr="00F64FBD">
              <w:rPr>
                <w:rFonts w:ascii="Calibri" w:eastAsia="Calibri" w:hAnsi="Calibri" w:cs="Calibri"/>
                <w:position w:val="-1"/>
              </w:rPr>
              <w:t>pozaformalnej</w:t>
            </w:r>
            <w:proofErr w:type="spellEnd"/>
            <w:r w:rsidRPr="00F64FBD">
              <w:rPr>
                <w:rFonts w:ascii="Calibri" w:eastAsia="Calibri" w:hAnsi="Calibri" w:cs="Calibri"/>
                <w:position w:val="-1"/>
              </w:rPr>
              <w:t xml:space="preserve"> lub poprzez uczenie się nieformalne, zgodnych z ustalonymi dla danej kwalifikacji wymaganiami, których osiągnięcie zostało sprawdzone w walidacji oraz formalnie potwierdzone przez uprawniony podmiot certyfikujący”. </w:t>
            </w:r>
          </w:p>
          <w:p w14:paraId="2F94F5CB"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Wyrazem konsekwentnego uwzględniania w polityce państwa przytoczonej definicji były stopniowo wprowadzane zmiany w treściach wytycznych dot. środków pochodzących z </w:t>
            </w:r>
            <w:r w:rsidRPr="00F64FBD">
              <w:rPr>
                <w:rFonts w:ascii="Calibri" w:eastAsia="Calibri" w:hAnsi="Calibri" w:cs="Calibri"/>
                <w:position w:val="-1"/>
              </w:rPr>
              <w:lastRenderedPageBreak/>
              <w:t>EFS na lata 2014-2020. I tak:</w:t>
            </w:r>
          </w:p>
          <w:p w14:paraId="00A63FFF" w14:textId="77777777" w:rsidR="00F64FBD" w:rsidRPr="00F64FBD" w:rsidRDefault="00F64FBD" w:rsidP="00F64FBD">
            <w:pPr>
              <w:numPr>
                <w:ilvl w:val="0"/>
                <w:numId w:val="3"/>
              </w:numPr>
              <w:suppressAutoHyphens/>
              <w:spacing w:before="120"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do 4. wersji „Wytycznych w zakresie realizacji przedsięwzięć z udziałem środków EFS w obszarze przystosowania przedsiębiorców i pracowników do zmian na lata 2014-2020”, obowiązującej od 20 sierpnia 2019 r., dodano definicje pojęć: „certyfikowanie”, „kwalifikacja” i „walidacja”, za </w:t>
            </w:r>
            <w:r w:rsidRPr="00F64FBD">
              <w:rPr>
                <w:rFonts w:ascii="Calibri" w:eastAsia="Calibri" w:hAnsi="Calibri" w:cs="Calibri"/>
                <w:b/>
                <w:position w:val="-1"/>
              </w:rPr>
              <w:t xml:space="preserve">podmioty lub kategorie podmiotów uprawnione do przeprowadzenia procesów walidacji lub certyfikowania, </w:t>
            </w:r>
            <w:r w:rsidRPr="00F64FBD">
              <w:rPr>
                <w:rFonts w:ascii="Calibri" w:eastAsia="Calibri" w:hAnsi="Calibri" w:cs="Calibri"/>
                <w:b/>
                <w:position w:val="-1"/>
              </w:rPr>
              <w:lastRenderedPageBreak/>
              <w:t>prowadzących do uzyskania kwalifikacji</w:t>
            </w:r>
            <w:r w:rsidRPr="00F64FBD">
              <w:rPr>
                <w:rFonts w:ascii="Calibri" w:eastAsia="Calibri" w:hAnsi="Calibri" w:cs="Calibri"/>
                <w:position w:val="-1"/>
              </w:rPr>
              <w:t xml:space="preserve"> uznano zaś </w:t>
            </w:r>
            <w:r w:rsidRPr="00F64FBD">
              <w:rPr>
                <w:rFonts w:ascii="Calibri" w:eastAsia="Calibri" w:hAnsi="Calibri" w:cs="Calibri"/>
                <w:position w:val="-1"/>
                <w:u w:val="single"/>
              </w:rPr>
              <w:t>wyłącznie</w:t>
            </w:r>
            <w:r w:rsidRPr="00F64FBD">
              <w:rPr>
                <w:rFonts w:ascii="Calibri" w:eastAsia="Calibri" w:hAnsi="Calibri" w:cs="Calibri"/>
                <w:position w:val="-1"/>
              </w:rPr>
              <w:t xml:space="preserve"> podmioty: </w:t>
            </w:r>
          </w:p>
          <w:p w14:paraId="04F1C58C" w14:textId="77777777" w:rsidR="00F64FBD" w:rsidRPr="00F64FBD" w:rsidRDefault="00F64FBD" w:rsidP="00F64FBD">
            <w:pPr>
              <w:numPr>
                <w:ilvl w:val="0"/>
                <w:numId w:val="2"/>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uprawnione do realizacji tych procesów zgodnie z ustawą z dnia 22 grudnia 2015 r. o Zintegrowanym Systemie Kwalifikacji,</w:t>
            </w:r>
          </w:p>
          <w:p w14:paraId="4A345045" w14:textId="77777777" w:rsidR="00F64FBD" w:rsidRPr="00F64FBD" w:rsidRDefault="00F64FBD" w:rsidP="00F64FBD">
            <w:pPr>
              <w:numPr>
                <w:ilvl w:val="0"/>
                <w:numId w:val="2"/>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uprawnione do realizacji tych procesów na mocy innych przepisów prawa</w:t>
            </w:r>
          </w:p>
          <w:p w14:paraId="53F8462F" w14:textId="77777777" w:rsidR="00F64FBD" w:rsidRPr="00F64FBD" w:rsidRDefault="00F64FBD" w:rsidP="00F64FBD">
            <w:pPr>
              <w:numPr>
                <w:ilvl w:val="0"/>
                <w:numId w:val="2"/>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uprawnione do wydawania dokumentów potwierdzających uzyskanie kwalifikacji, w tym w zawodzie,</w:t>
            </w:r>
          </w:p>
          <w:p w14:paraId="76A94EDD" w14:textId="77777777" w:rsidR="00F64FBD" w:rsidRPr="00F64FBD" w:rsidRDefault="00F64FBD" w:rsidP="00F64FBD">
            <w:pPr>
              <w:numPr>
                <w:ilvl w:val="0"/>
                <w:numId w:val="2"/>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organy władz publicznych </w:t>
            </w:r>
            <w:r w:rsidRPr="00F64FBD">
              <w:rPr>
                <w:rFonts w:ascii="Calibri" w:eastAsia="Calibri" w:hAnsi="Calibri" w:cs="Calibri"/>
                <w:position w:val="-1"/>
              </w:rPr>
              <w:lastRenderedPageBreak/>
              <w:t>lub samorządów zawodowych, uprawnione do wydawania dokumentów potwierdzających kwalifikację na podstawie ustawy lub rozporządzenia;</w:t>
            </w:r>
          </w:p>
          <w:p w14:paraId="584373A9" w14:textId="77777777" w:rsidR="00F64FBD" w:rsidRPr="00F64FBD" w:rsidRDefault="00F64FBD" w:rsidP="00F64FBD">
            <w:pPr>
              <w:numPr>
                <w:ilvl w:val="0"/>
                <w:numId w:val="3"/>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w „Wytycznych w zakresie monitorowania postępu rzeczowego realizacji programów operacyjnych na lata 2014-2020”, obowiązujących od 18 sierpnia 2020 r, jednym ze wskaźników rezultatu bezpośredniego EFS (w celu tematycznym nr 8. Promowanie </w:t>
            </w:r>
            <w:r w:rsidRPr="00F64FBD">
              <w:rPr>
                <w:rFonts w:ascii="Calibri" w:eastAsia="Calibri" w:hAnsi="Calibri" w:cs="Calibri"/>
                <w:position w:val="-1"/>
              </w:rPr>
              <w:lastRenderedPageBreak/>
              <w:t>trwałego i wysokiej jakości zatrudnienia oraz wsparcie mobilności pracowników):</w:t>
            </w:r>
          </w:p>
          <w:p w14:paraId="2EB91282" w14:textId="77777777" w:rsidR="00F64FBD" w:rsidRPr="00F64FBD" w:rsidRDefault="00F64FBD" w:rsidP="00F64FBD">
            <w:pPr>
              <w:numPr>
                <w:ilvl w:val="0"/>
                <w:numId w:val="4"/>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znalazł się wskaźnik</w:t>
            </w:r>
            <w:r w:rsidRPr="00F64FBD">
              <w:rPr>
                <w:rFonts w:ascii="Calibri" w:eastAsia="Calibri" w:hAnsi="Calibri" w:cs="Calibri"/>
                <w:i/>
                <w:position w:val="-1"/>
              </w:rPr>
              <w:t xml:space="preserve"> Liczba osób, które uzyskały kwalifikacje po opuszczeniu programu [osoby]</w:t>
            </w:r>
            <w:r w:rsidRPr="00F64FBD">
              <w:rPr>
                <w:rFonts w:ascii="Calibri" w:eastAsia="Calibri" w:hAnsi="Calibri" w:cs="Calibri"/>
                <w:position w:val="-1"/>
              </w:rPr>
              <w:t xml:space="preserve">, w odniesieniu do którego “kwalifikacje należy rozumieć jako formalny wynik oceny i walidacji, który uzyskuje się w sytuacji, kiedy właściwy organ uznaje, że dana osoba osiągnęła efekty uczenia się spełniające określone standardy. (...)” </w:t>
            </w:r>
            <w:r w:rsidRPr="00F64FBD">
              <w:rPr>
                <w:rFonts w:ascii="Calibri" w:eastAsia="Calibri" w:hAnsi="Calibri" w:cs="Calibri"/>
                <w:position w:val="-1"/>
              </w:rPr>
              <w:lastRenderedPageBreak/>
              <w:t>[Załącznik nr 2 do Wytycznych],</w:t>
            </w:r>
          </w:p>
          <w:p w14:paraId="0D07BF39" w14:textId="77777777" w:rsidR="00F64FBD" w:rsidRPr="00F64FBD" w:rsidRDefault="00F64FBD" w:rsidP="00F64FBD">
            <w:pPr>
              <w:numPr>
                <w:ilvl w:val="0"/>
                <w:numId w:val="4"/>
              </w:numPr>
              <w:suppressAutoHyphens/>
              <w:spacing w:after="12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w Załączniku nr 8 do Wytycznych (wyjaśniającym, w jaki sposób mierzyć wskaźniki EFS dot. uzyskiwania kwalifikacji) znalazły się zaś m.in. następujące zapisy:</w:t>
            </w:r>
          </w:p>
          <w:p w14:paraId="7D3FB7CF"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u w:val="single"/>
              </w:rPr>
              <w:t>zapis</w:t>
            </w:r>
            <w:r w:rsidRPr="00F64FBD">
              <w:rPr>
                <w:rFonts w:ascii="Calibri" w:eastAsia="Calibri" w:hAnsi="Calibri" w:cs="Calibri"/>
                <w:position w:val="-1"/>
              </w:rPr>
              <w:t xml:space="preserve">: „Z uwagi na trwające prace nad wdrożeniem Zintegrowanego Systemu Kwalifikacji, nie jest możliwe wskazanie pełnej listy instytucji certyfikujących oraz samych kwalifikacji. Za kwalifikacje należy uznać te, które są nadawane w systemie oświaty i </w:t>
            </w:r>
            <w:r w:rsidRPr="00F64FBD">
              <w:rPr>
                <w:rFonts w:ascii="Calibri" w:eastAsia="Calibri" w:hAnsi="Calibri" w:cs="Calibri"/>
                <w:position w:val="-1"/>
              </w:rPr>
              <w:lastRenderedPageBreak/>
              <w:t xml:space="preserve">szkolnictwa wyższego oraz te nadawane przez organy władz publicznych i samorządowych (np.: Urząd Dozoru Technicznego). Natomiast w zakresie pozostałych kwalifikacji ważnych dla rynku pracy, każda instytucja będąca stroną umowy o dofinansowanie (IP, IZ) decyduje o uznaniu danego dokumentu za potwierdzający uzyskanie kwalifikacji na podstawie powyższych przesłanek (walidacji, certyfikowania, rozpoznawalności i </w:t>
            </w:r>
            <w:r w:rsidRPr="00F64FBD">
              <w:rPr>
                <w:rFonts w:ascii="Calibri" w:eastAsia="Calibri" w:hAnsi="Calibri" w:cs="Calibri"/>
                <w:position w:val="-1"/>
              </w:rPr>
              <w:lastRenderedPageBreak/>
              <w:t>uznawalności w danej branży)”,</w:t>
            </w:r>
          </w:p>
          <w:p w14:paraId="107B72B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któremu towarzyszyła lista sprawdzająca do weryfikacji, czy dany dokument można uznać za potwierdzający kwalifikację na potrzeby mierzenia wskaźników monitorowania EFS dot. uzyskiwania kwalifikacji, zawierająca </w:t>
            </w:r>
            <w:r w:rsidRPr="00F64FBD">
              <w:rPr>
                <w:rFonts w:ascii="Calibri" w:eastAsia="Calibri" w:hAnsi="Calibri" w:cs="Calibri"/>
                <w:b/>
                <w:position w:val="-1"/>
              </w:rPr>
              <w:t>listę uznawanych kwalifikacji</w:t>
            </w:r>
            <w:r w:rsidRPr="00F64FBD">
              <w:rPr>
                <w:rFonts w:ascii="Calibri" w:eastAsia="Calibri" w:hAnsi="Calibri" w:cs="Calibri"/>
                <w:position w:val="-1"/>
              </w:rPr>
              <w:t xml:space="preserve"> oraz </w:t>
            </w:r>
            <w:r w:rsidRPr="00F64FBD">
              <w:rPr>
                <w:rFonts w:ascii="Calibri" w:eastAsia="Calibri" w:hAnsi="Calibri" w:cs="Calibri"/>
                <w:b/>
                <w:position w:val="-1"/>
              </w:rPr>
              <w:t>listę warunków</w:t>
            </w:r>
            <w:r w:rsidRPr="00F64FBD">
              <w:rPr>
                <w:rFonts w:ascii="Calibri" w:eastAsia="Calibri" w:hAnsi="Calibri" w:cs="Calibri"/>
                <w:position w:val="-1"/>
              </w:rPr>
              <w:t xml:space="preserve"> umożliwiających uznanie danego dokumentu za potwierdzający uzyskanie kwalifikacji (jeśli dokument ten nie znajduje się na liście uznawanych kwalifikacji), tj.: </w:t>
            </w:r>
          </w:p>
          <w:p w14:paraId="6AEBB8C1" w14:textId="77777777" w:rsidR="00F64FBD" w:rsidRPr="00F64FBD" w:rsidRDefault="00F64FBD" w:rsidP="00F64FBD">
            <w:pPr>
              <w:numPr>
                <w:ilvl w:val="0"/>
                <w:numId w:val="5"/>
              </w:numPr>
              <w:suppressAutoHyphens/>
              <w:spacing w:before="120"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lastRenderedPageBreak/>
              <w:t>Czy dokument potwierdzający uzyskanie kwalifikacji zawiera opis efektów uczenia się?</w:t>
            </w:r>
          </w:p>
          <w:p w14:paraId="701BB6C0" w14:textId="77777777" w:rsidR="00F64FBD" w:rsidRPr="00F64FBD" w:rsidRDefault="00F64FBD" w:rsidP="00F64FBD">
            <w:pPr>
              <w:numPr>
                <w:ilvl w:val="0"/>
                <w:numId w:val="5"/>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Czy procesy kształcenia oraz walidacji są realizowane z zapewnieniem rozdzielności funkcji?</w:t>
            </w:r>
          </w:p>
          <w:p w14:paraId="723EE0A7" w14:textId="77777777" w:rsidR="00F64FBD" w:rsidRPr="00F64FBD" w:rsidRDefault="00F64FBD" w:rsidP="00F64FBD">
            <w:pPr>
              <w:numPr>
                <w:ilvl w:val="0"/>
                <w:numId w:val="5"/>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Czy dokument potwierdzający uzyskanie kwalifikacji jest rozpoznawalny i uznawalny w danej branży/sektorze, tzn. czy otrzymał pozytywne rekomendacje od:</w:t>
            </w:r>
          </w:p>
          <w:p w14:paraId="713D5F13" w14:textId="77777777" w:rsidR="00F64FBD" w:rsidRPr="00F64FBD" w:rsidRDefault="00F64FBD" w:rsidP="00F64FBD">
            <w:pPr>
              <w:numPr>
                <w:ilvl w:val="0"/>
                <w:numId w:val="6"/>
              </w:numPr>
              <w:suppressAutoHyphens/>
              <w:spacing w:after="20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co najmniej 5 pracodawców </w:t>
            </w:r>
            <w:r w:rsidRPr="00F64FBD">
              <w:rPr>
                <w:rFonts w:ascii="Calibri" w:eastAsia="Calibri" w:hAnsi="Calibri" w:cs="Calibri"/>
                <w:position w:val="-1"/>
              </w:rPr>
              <w:lastRenderedPageBreak/>
              <w:t>danej branży/sektorów lub</w:t>
            </w:r>
          </w:p>
          <w:p w14:paraId="5A755835" w14:textId="77777777" w:rsidR="00F64FBD" w:rsidRPr="00F64FBD" w:rsidRDefault="00F64FBD" w:rsidP="00F64FBD">
            <w:pPr>
              <w:numPr>
                <w:ilvl w:val="0"/>
                <w:numId w:val="6"/>
              </w:numPr>
              <w:suppressAutoHyphens/>
              <w:spacing w:after="120"/>
              <w:ind w:leftChars="-1" w:left="0"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związku branżowego, zrzeszającego pracodawców danej branży/sektorów?</w:t>
            </w:r>
          </w:p>
          <w:p w14:paraId="62C5D047"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u w:val="single"/>
              </w:rPr>
              <w:t>zapis</w:t>
            </w:r>
            <w:r w:rsidRPr="00F64FBD">
              <w:rPr>
                <w:rFonts w:ascii="Calibri" w:eastAsia="Calibri" w:hAnsi="Calibri" w:cs="Calibri"/>
                <w:position w:val="-1"/>
              </w:rPr>
              <w:t>: „</w:t>
            </w:r>
            <w:r w:rsidRPr="00F64FBD">
              <w:rPr>
                <w:rFonts w:ascii="Calibri" w:eastAsia="Calibri" w:hAnsi="Calibri" w:cs="Calibri"/>
                <w:b/>
                <w:position w:val="-1"/>
              </w:rPr>
              <w:t xml:space="preserve">Ministerstwo przekaże informację o terminie, do kiedy powyższe zasady będą miały charakter obowiązujący w kontekście realizacji projektów współfinansowanych z EFS, a od kiedy za kwalifikacje będzie można uznać wyłącznie te określone w Zintegrowanym </w:t>
            </w:r>
            <w:r w:rsidRPr="00F64FBD">
              <w:rPr>
                <w:rFonts w:ascii="Calibri" w:eastAsia="Calibri" w:hAnsi="Calibri" w:cs="Calibri"/>
                <w:b/>
                <w:position w:val="-1"/>
              </w:rPr>
              <w:lastRenderedPageBreak/>
              <w:t>Rejestrze Kwalifikacji</w:t>
            </w:r>
            <w:r w:rsidRPr="00F64FBD">
              <w:rPr>
                <w:rFonts w:ascii="Calibri" w:eastAsia="Calibri" w:hAnsi="Calibri" w:cs="Calibri"/>
                <w:position w:val="-1"/>
              </w:rPr>
              <w:t>.”</w:t>
            </w:r>
          </w:p>
          <w:p w14:paraId="59D42AA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r w:rsidRPr="00F64FBD">
              <w:rPr>
                <w:rFonts w:ascii="Calibri" w:eastAsia="Calibri" w:hAnsi="Calibri" w:cs="Calibri"/>
                <w:position w:val="-1"/>
              </w:rPr>
              <w:t xml:space="preserve">Przytoczone powyżej zapisy obrazują stopniowe, ale równocześnie konsekwentne dostosowywanie działań realizowanych w ramach prowadzenia polityki państwa na rzecz rozwoju umiejętności Polaków do zapisów ustawy o ZSK (oraz szerzej - szeroko stosowanego w UE podejścia w tym obszarze, zgodnego z zapisami Zalecenia Rady z dnia 22 maja 2017 r.  w sprawie europejskich ram </w:t>
            </w:r>
            <w:r w:rsidRPr="00F64FBD">
              <w:rPr>
                <w:rFonts w:ascii="Calibri" w:eastAsia="Calibri" w:hAnsi="Calibri" w:cs="Calibri"/>
                <w:position w:val="-1"/>
              </w:rPr>
              <w:lastRenderedPageBreak/>
              <w:t xml:space="preserve">kwalifikacji dla uczenia się przez całe życie). Istotne w tym kontekście jest dołożenie wszelkich starań do tego, by działania dostosowawcze były kontynuowane także w odniesieniu do wszystkich projektów realizowanych w kolejnej perspektywie finansowej (FERS), w tym by w projektach tych rozumienie pojęcia </w:t>
            </w:r>
            <w:r w:rsidRPr="00F64FBD">
              <w:rPr>
                <w:rFonts w:ascii="Calibri" w:eastAsia="Calibri" w:hAnsi="Calibri" w:cs="Calibri"/>
                <w:i/>
                <w:position w:val="-1"/>
              </w:rPr>
              <w:t>“kwalifikacja”</w:t>
            </w:r>
            <w:r w:rsidRPr="00F64FBD">
              <w:rPr>
                <w:rFonts w:ascii="Calibri" w:eastAsia="Calibri" w:hAnsi="Calibri" w:cs="Calibri"/>
                <w:position w:val="-1"/>
              </w:rPr>
              <w:t xml:space="preserve"> było możliwie jednakowe (i zgodne z rozumieniem z ustawy o ZSK, stanowiącej w tym obszarze wiodący </w:t>
            </w:r>
            <w:r w:rsidRPr="00F64FBD">
              <w:rPr>
                <w:rFonts w:ascii="Calibri" w:eastAsia="Calibri" w:hAnsi="Calibri" w:cs="Calibri"/>
                <w:position w:val="-1"/>
              </w:rPr>
              <w:lastRenderedPageBreak/>
              <w:t>w Polsce akt prawny).</w:t>
            </w:r>
          </w:p>
        </w:tc>
        <w:tc>
          <w:tcPr>
            <w:tcW w:w="949" w:type="pct"/>
            <w:tcBorders>
              <w:top w:val="single" w:sz="4" w:space="0" w:color="000000"/>
              <w:left w:val="nil"/>
              <w:bottom w:val="single" w:sz="4" w:space="0" w:color="000000"/>
              <w:right w:val="single" w:sz="4" w:space="0" w:color="000000"/>
            </w:tcBorders>
          </w:tcPr>
          <w:p w14:paraId="3B743F7A"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lastRenderedPageBreak/>
              <w:t>Wyjaśnienie</w:t>
            </w:r>
          </w:p>
          <w:p w14:paraId="75B3EEC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Definicje wskaźników wskazane zostaną na etapie opracowania SZOP. Dodatkowo, sposób rozumienia terminu ‘’kwalifikacje’’ w kontekście mierzenia wskaźnika w ramach EFS+ zostanie doprecyzowany w załączniku Wytycznych w zakresie monitorowania postępu rzeczowego.</w:t>
            </w:r>
          </w:p>
          <w:p w14:paraId="12DB4E3D"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Zostanie w nich przyjęte podejście zaproponowane przez MEiN.</w:t>
            </w:r>
          </w:p>
          <w:p w14:paraId="025531D6"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lang w:eastAsia="pl-PL"/>
              </w:rPr>
            </w:pPr>
          </w:p>
        </w:tc>
      </w:tr>
      <w:tr w:rsidR="00F64FBD" w:rsidRPr="00F64FBD" w14:paraId="60B4936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86AE2BB"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891A24" w14:textId="77777777" w:rsidR="00F64FBD" w:rsidRPr="00F64FBD" w:rsidRDefault="00F64FBD" w:rsidP="00F64FBD">
            <w:pPr>
              <w:spacing w:before="60" w:after="60"/>
              <w:rPr>
                <w:rFonts w:ascii="Calibri" w:eastAsia="Calibri" w:hAnsi="Calibri" w:cs="Calibri"/>
                <w:position w:val="-1"/>
              </w:rPr>
            </w:pPr>
            <w:r w:rsidRPr="00F64FBD">
              <w:rPr>
                <w:rFonts w:ascii="Calibri" w:eastAsia="Calibri" w:hAnsi="Calibri" w:cs="Calibri"/>
                <w:position w:val="-1"/>
              </w:rPr>
              <w:t xml:space="preserve">Wskaźnik: </w:t>
            </w:r>
            <w:r w:rsidRPr="00F64FBD">
              <w:rPr>
                <w:rFonts w:ascii="Calibri" w:eastAsia="Calibri" w:hAnsi="Calibri" w:cs="Calibri"/>
                <w:i/>
                <w:position w:val="-1"/>
              </w:rPr>
              <w:t>liczba więźniów, którzy uzyskali kwalifikacje po opuszczeniu programu</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1BCBABC" w14:textId="77777777" w:rsidR="00F64FBD" w:rsidRPr="00F64FBD" w:rsidRDefault="00F64FBD" w:rsidP="00F64FBD">
            <w:pPr>
              <w:pBdr>
                <w:top w:val="nil"/>
                <w:left w:val="nil"/>
                <w:bottom w:val="nil"/>
                <w:right w:val="nil"/>
                <w:between w:val="nil"/>
              </w:pBdr>
              <w:suppressAutoHyphens/>
              <w:spacing w:before="120" w:after="120"/>
              <w:ind w:leftChars="-1" w:hangingChars="1" w:hanging="2"/>
              <w:jc w:val="center"/>
              <w:textDirection w:val="btLr"/>
              <w:textAlignment w:val="top"/>
              <w:outlineLvl w:val="0"/>
              <w:rPr>
                <w:rFonts w:ascii="Calibri" w:eastAsia="Calibri" w:hAnsi="Calibri" w:cs="Calibri"/>
                <w:b/>
                <w:position w:val="-1"/>
              </w:rPr>
            </w:pPr>
            <w:r w:rsidRPr="00F64FBD">
              <w:rPr>
                <w:rFonts w:ascii="Calibri" w:eastAsia="Calibri" w:hAnsi="Calibri" w:cs="Calibri"/>
                <w:b/>
                <w:position w:val="-1"/>
              </w:rPr>
              <w:t>162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054881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Doprecyzowanie definicji pojęcia „kwalifikacja”.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5F6241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 xml:space="preserve">Proponujemy, by termin </w:t>
            </w:r>
            <w:r w:rsidRPr="00F64FBD">
              <w:rPr>
                <w:rFonts w:ascii="Calibri" w:eastAsia="Calibri" w:hAnsi="Calibri" w:cs="Calibri"/>
                <w:i/>
                <w:position w:val="-1"/>
              </w:rPr>
              <w:t>“kwalifikacja”</w:t>
            </w:r>
            <w:r w:rsidRPr="00F64FBD">
              <w:rPr>
                <w:rFonts w:ascii="Calibri" w:eastAsia="Calibri" w:hAnsi="Calibri" w:cs="Calibri"/>
                <w:position w:val="-1"/>
              </w:rPr>
              <w:t xml:space="preserve"> w tym wskaźniku rozumiany był szeroko, w duchu  przytoczonych obok  fragmentów 4. wersji wytycznych.</w:t>
            </w:r>
          </w:p>
        </w:tc>
        <w:tc>
          <w:tcPr>
            <w:tcW w:w="698" w:type="pct"/>
            <w:tcBorders>
              <w:top w:val="single" w:sz="4" w:space="0" w:color="000000"/>
              <w:left w:val="nil"/>
              <w:bottom w:val="single" w:sz="4" w:space="0" w:color="000000"/>
              <w:right w:val="single" w:sz="4" w:space="0" w:color="000000"/>
            </w:tcBorders>
            <w:vAlign w:val="center"/>
          </w:tcPr>
          <w:p w14:paraId="1ED252C1"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Uzasadnienie jak wyżej</w:t>
            </w:r>
            <w:r w:rsidRPr="00F64FBD">
              <w:rPr>
                <w:rFonts w:ascii="Calibri" w:eastAsia="Calibri" w:hAnsi="Calibri" w:cs="Calibri"/>
                <w:lang w:eastAsia="pl-PL"/>
              </w:rPr>
              <w:t xml:space="preserve"> </w:t>
            </w:r>
          </w:p>
        </w:tc>
        <w:tc>
          <w:tcPr>
            <w:tcW w:w="949" w:type="pct"/>
            <w:tcBorders>
              <w:top w:val="single" w:sz="4" w:space="0" w:color="000000"/>
              <w:left w:val="nil"/>
              <w:bottom w:val="single" w:sz="4" w:space="0" w:color="000000"/>
              <w:right w:val="single" w:sz="4" w:space="0" w:color="000000"/>
            </w:tcBorders>
          </w:tcPr>
          <w:p w14:paraId="05BD80E5"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b/>
                <w:position w:val="-1"/>
              </w:rPr>
            </w:pPr>
            <w:r w:rsidRPr="00F64FBD">
              <w:rPr>
                <w:rFonts w:ascii="Calibri" w:eastAsia="Calibri" w:hAnsi="Calibri" w:cs="Calibri"/>
                <w:b/>
                <w:position w:val="-1"/>
              </w:rPr>
              <w:t>Wyjaśnienie</w:t>
            </w:r>
          </w:p>
          <w:p w14:paraId="52068F4E" w14:textId="77777777" w:rsidR="00F64FBD" w:rsidRPr="00F64FBD" w:rsidRDefault="00F64FBD" w:rsidP="00F64FBD">
            <w:pPr>
              <w:suppressAutoHyphens/>
              <w:spacing w:before="120" w:after="120"/>
              <w:ind w:leftChars="-1" w:hangingChars="1" w:hanging="2"/>
              <w:textDirection w:val="btLr"/>
              <w:textAlignment w:val="top"/>
              <w:outlineLvl w:val="0"/>
              <w:rPr>
                <w:rFonts w:ascii="Calibri" w:eastAsia="Calibri" w:hAnsi="Calibri" w:cs="Calibri"/>
                <w:position w:val="-1"/>
              </w:rPr>
            </w:pPr>
            <w:r w:rsidRPr="00F64FBD">
              <w:rPr>
                <w:rFonts w:ascii="Calibri" w:eastAsia="Calibri" w:hAnsi="Calibri" w:cs="Calibri"/>
                <w:position w:val="-1"/>
              </w:rPr>
              <w:t>Kwalifikacje będziemy definiować tak jak w Liście Wskaźników Wspólnych dla EFS+ i załączniku dotyczącym kwalifikacji do Wytycznych monitorowania postępu rzeczowego, czyli szeroko. Przy ich redagowaniu przyjęto podejście zaproponowane przez MEiN.</w:t>
            </w:r>
          </w:p>
        </w:tc>
      </w:tr>
    </w:tbl>
    <w:p w14:paraId="0A88B29D" w14:textId="77777777" w:rsidR="00F64FBD" w:rsidRPr="00F64FBD" w:rsidRDefault="00F64FBD" w:rsidP="00F64FBD">
      <w:pPr>
        <w:spacing w:before="60" w:after="60" w:line="240" w:lineRule="auto"/>
        <w:rPr>
          <w:rFonts w:ascii="Calibri" w:eastAsia="Calibri" w:hAnsi="Calibri" w:cs="Calibri"/>
          <w:sz w:val="20"/>
          <w:szCs w:val="20"/>
          <w:lang w:eastAsia="pl-PL"/>
        </w:rPr>
      </w:pPr>
    </w:p>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097CA21F"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0D38AB8"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7D77D5"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E6AE8B1"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66D9E9F"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66B2F2C"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38FD9D1A"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Uzasadnienie</w:t>
            </w:r>
          </w:p>
        </w:tc>
        <w:tc>
          <w:tcPr>
            <w:tcW w:w="949" w:type="pct"/>
            <w:tcBorders>
              <w:top w:val="single" w:sz="4" w:space="0" w:color="000000"/>
              <w:left w:val="nil"/>
              <w:bottom w:val="single" w:sz="4" w:space="0" w:color="000000"/>
              <w:right w:val="single" w:sz="4" w:space="0" w:color="000000"/>
            </w:tcBorders>
          </w:tcPr>
          <w:p w14:paraId="7480BA6B"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Stanowisko IZ FERS</w:t>
            </w:r>
          </w:p>
        </w:tc>
      </w:tr>
      <w:tr w:rsidR="00F64FBD" w:rsidRPr="00F64FBD" w14:paraId="57321762" w14:textId="77777777" w:rsidTr="00F64FBD">
        <w:trPr>
          <w:trHeight w:val="375"/>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0D642D7F"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Ministerstwo Finansów</w:t>
            </w:r>
          </w:p>
        </w:tc>
      </w:tr>
      <w:tr w:rsidR="00F64FBD" w:rsidRPr="00F64FBD" w14:paraId="68F97869"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7B7F7EC" w14:textId="77777777" w:rsidR="00F64FBD" w:rsidRPr="00F64FBD" w:rsidRDefault="00F64FBD" w:rsidP="00F64FBD">
            <w:pPr>
              <w:numPr>
                <w:ilvl w:val="0"/>
                <w:numId w:val="1"/>
              </w:numPr>
              <w:spacing w:before="60" w:after="60" w:line="240" w:lineRule="auto"/>
              <w:contextualSpacing/>
              <w:rPr>
                <w:rFonts w:ascii="Calibri" w:eastAsia="Calibri" w:hAnsi="Calibri" w:cs="Calibri"/>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AEF31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„Główne grupy docelowe”</w:t>
            </w:r>
          </w:p>
          <w:p w14:paraId="7DB0E22A"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lang w:eastAsia="pl-PL"/>
              </w:rPr>
              <w:t>„Powiązane rodzaje działań”</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5E16E8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153</w:t>
            </w:r>
          </w:p>
          <w:p w14:paraId="345A01E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195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C07614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odniesieniu do jednostek samorządu terytorialnego, sformułowanie „szczeble” </w:t>
            </w:r>
            <w:proofErr w:type="spellStart"/>
            <w:r w:rsidRPr="00F64FBD">
              <w:rPr>
                <w:rFonts w:ascii="Calibri" w:eastAsia="Calibri" w:hAnsi="Calibri" w:cs="Calibri"/>
                <w:lang w:eastAsia="pl-PL"/>
              </w:rPr>
              <w:t>jst</w:t>
            </w:r>
            <w:proofErr w:type="spellEnd"/>
            <w:r w:rsidRPr="00F64FBD">
              <w:rPr>
                <w:rFonts w:ascii="Calibri" w:eastAsia="Calibri" w:hAnsi="Calibri" w:cs="Calibri"/>
                <w:lang w:eastAsia="pl-PL"/>
              </w:rPr>
              <w:t xml:space="preserve"> (gmin, powiatów) należałoby zastąpić „rodzajami” </w:t>
            </w:r>
            <w:proofErr w:type="spellStart"/>
            <w:r w:rsidRPr="00F64FBD">
              <w:rPr>
                <w:rFonts w:ascii="Calibri" w:eastAsia="Calibri" w:hAnsi="Calibri" w:cs="Calibri"/>
                <w:lang w:eastAsia="pl-PL"/>
              </w:rPr>
              <w:t>jst</w:t>
            </w:r>
            <w:proofErr w:type="spellEnd"/>
            <w:r w:rsidRPr="00F64FBD">
              <w:rPr>
                <w:rFonts w:ascii="Calibri" w:eastAsia="Calibri" w:hAnsi="Calibri" w:cs="Calibri"/>
                <w:lang w:eastAsia="pl-PL"/>
              </w:rPr>
              <w:t xml:space="preserve"> </w:t>
            </w:r>
          </w:p>
          <w:p w14:paraId="422C4F71" w14:textId="77777777" w:rsidR="00F64FBD" w:rsidRPr="00F64FBD" w:rsidRDefault="00F64FBD" w:rsidP="00F64FBD">
            <w:pPr>
              <w:spacing w:before="60" w:after="60" w:line="240" w:lineRule="auto"/>
              <w:rPr>
                <w:rFonts w:ascii="Calibri" w:eastAsia="Calibri" w:hAnsi="Calibri" w:cs="Calibri"/>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8F069C2" w14:textId="77777777" w:rsidR="00F64FBD" w:rsidRPr="00F64FBD" w:rsidRDefault="00F64FBD" w:rsidP="00F64FBD">
            <w:pPr>
              <w:spacing w:before="60" w:after="60" w:line="240" w:lineRule="auto"/>
              <w:rPr>
                <w:rFonts w:ascii="Calibri" w:eastAsia="Calibri" w:hAnsi="Calibri" w:cs="Calibri"/>
                <w:lang w:eastAsia="pl-PL"/>
              </w:rPr>
            </w:pPr>
          </w:p>
        </w:tc>
        <w:tc>
          <w:tcPr>
            <w:tcW w:w="698" w:type="pct"/>
            <w:tcBorders>
              <w:top w:val="single" w:sz="4" w:space="0" w:color="000000"/>
              <w:left w:val="nil"/>
              <w:bottom w:val="single" w:sz="4" w:space="0" w:color="000000"/>
              <w:right w:val="single" w:sz="4" w:space="0" w:color="000000"/>
            </w:tcBorders>
            <w:vAlign w:val="center"/>
          </w:tcPr>
          <w:p w14:paraId="7A160AC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Między gminami, powiatami i województwami samorządowymi nie ma zależności ani podporządkowania hierarchicznego – co wydaje się </w:t>
            </w:r>
            <w:r w:rsidRPr="00F64FBD">
              <w:rPr>
                <w:rFonts w:ascii="Calibri" w:eastAsia="Calibri" w:hAnsi="Calibri" w:cs="Calibri"/>
                <w:lang w:eastAsia="pl-PL"/>
              </w:rPr>
              <w:lastRenderedPageBreak/>
              <w:t>sugerować obecna treść dokumentu.</w:t>
            </w:r>
          </w:p>
        </w:tc>
        <w:tc>
          <w:tcPr>
            <w:tcW w:w="949" w:type="pct"/>
            <w:tcBorders>
              <w:top w:val="single" w:sz="4" w:space="0" w:color="000000"/>
              <w:left w:val="nil"/>
              <w:bottom w:val="single" w:sz="4" w:space="0" w:color="000000"/>
              <w:right w:val="single" w:sz="4" w:space="0" w:color="000000"/>
            </w:tcBorders>
          </w:tcPr>
          <w:p w14:paraId="3AA90D5A"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lastRenderedPageBreak/>
              <w:t xml:space="preserve">Uwaga uwzględniona </w:t>
            </w:r>
          </w:p>
          <w:p w14:paraId="0271F610" w14:textId="77777777" w:rsidR="00F64FBD" w:rsidRPr="00F64FBD" w:rsidRDefault="00F64FBD" w:rsidP="00F64FBD">
            <w:pPr>
              <w:spacing w:before="60" w:after="60" w:line="240" w:lineRule="auto"/>
              <w:rPr>
                <w:rFonts w:ascii="Calibri" w:eastAsia="Calibri" w:hAnsi="Calibri" w:cs="Calibri"/>
                <w:lang w:eastAsia="pl-PL"/>
              </w:rPr>
            </w:pPr>
          </w:p>
        </w:tc>
      </w:tr>
      <w:tr w:rsidR="00F64FBD" w:rsidRPr="00F64FBD" w14:paraId="748A413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58D419E" w14:textId="77777777" w:rsidR="00F64FBD" w:rsidRPr="00F64FBD" w:rsidRDefault="00F64FBD" w:rsidP="00F64FBD">
            <w:pPr>
              <w:numPr>
                <w:ilvl w:val="0"/>
                <w:numId w:val="1"/>
              </w:numPr>
              <w:spacing w:before="60" w:after="60" w:line="240" w:lineRule="auto"/>
              <w:contextualSpacing/>
              <w:rPr>
                <w:rFonts w:ascii="Calibri" w:eastAsia="Calibri"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B235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Plan finansowy</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7278B6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331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31B131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Projekt Programu FERS wymaga uzupełnienia danych w zakresie montażu finansowego, w tym w szczególności uzgodnienia z MF kwot wkładu krajowego z wyszczególnieniem kwot w zakresie współfinansowania krajowego ze środków budżetu państwa (tabele 1 i 2 na stronach 333 oraz 334-340).</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0B7D65C" w14:textId="77777777" w:rsidR="00F64FBD" w:rsidRPr="00F64FBD" w:rsidRDefault="00F64FBD" w:rsidP="00F64FBD">
            <w:pPr>
              <w:spacing w:before="60" w:after="60" w:line="240" w:lineRule="auto"/>
              <w:rPr>
                <w:rFonts w:ascii="Calibri" w:eastAsia="Calibri" w:hAnsi="Calibri" w:cs="Calibri"/>
                <w:lang w:eastAsia="pl-PL"/>
              </w:rPr>
            </w:pPr>
          </w:p>
        </w:tc>
        <w:tc>
          <w:tcPr>
            <w:tcW w:w="698" w:type="pct"/>
            <w:tcBorders>
              <w:top w:val="single" w:sz="4" w:space="0" w:color="000000"/>
              <w:left w:val="nil"/>
              <w:bottom w:val="single" w:sz="4" w:space="0" w:color="000000"/>
              <w:right w:val="single" w:sz="4" w:space="0" w:color="000000"/>
            </w:tcBorders>
            <w:vAlign w:val="center"/>
          </w:tcPr>
          <w:p w14:paraId="37A7571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Wnioskowane działanie usprawni proces uzgadniania dokumentów programowych, a także zapewni dochowanie zasad gospodarowania środkami publicznymi, określonymi w przepisach obowiązującego prawa, w tym ustawy z dnia 27 sierpnia 2009 r. o finansach publicznych, a także corocznych ustawach budżetowych (vide: pismo MF do </w:t>
            </w:r>
            <w:proofErr w:type="spellStart"/>
            <w:r w:rsidRPr="00F64FBD">
              <w:rPr>
                <w:rFonts w:ascii="Calibri" w:eastAsia="Calibri" w:hAnsi="Calibri" w:cs="Calibri"/>
                <w:lang w:eastAsia="pl-PL"/>
              </w:rPr>
              <w:t>MFiPR</w:t>
            </w:r>
            <w:proofErr w:type="spellEnd"/>
            <w:r w:rsidRPr="00F64FBD">
              <w:rPr>
                <w:rFonts w:ascii="Calibri" w:eastAsia="Calibri" w:hAnsi="Calibri" w:cs="Calibri"/>
                <w:lang w:eastAsia="pl-PL"/>
              </w:rPr>
              <w:t xml:space="preserve"> z 11 czerwca 2021 r., nr: IP3.9711.59.2021).</w:t>
            </w:r>
          </w:p>
        </w:tc>
        <w:tc>
          <w:tcPr>
            <w:tcW w:w="949" w:type="pct"/>
            <w:tcBorders>
              <w:top w:val="single" w:sz="4" w:space="0" w:color="000000"/>
              <w:left w:val="nil"/>
              <w:bottom w:val="single" w:sz="4" w:space="0" w:color="000000"/>
              <w:right w:val="single" w:sz="4" w:space="0" w:color="000000"/>
            </w:tcBorders>
          </w:tcPr>
          <w:p w14:paraId="29C42A9A"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Wyjaśnienie</w:t>
            </w:r>
          </w:p>
          <w:p w14:paraId="65A3205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Tabele finansowe zostały opracowane zgodnie ze wzorem programu określonym w załączniku do rozporządzenia ogólnego. </w:t>
            </w:r>
          </w:p>
          <w:p w14:paraId="3E1CDE5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Natomiast, uzgodnienie kwot w zakresie współfinansowania krajowego ze środków budżetu państwa nastąpi w ramach bilateralnej korespondencji z MF. </w:t>
            </w:r>
          </w:p>
        </w:tc>
      </w:tr>
      <w:tr w:rsidR="00F64FBD" w:rsidRPr="00F64FBD" w14:paraId="363D0F7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6F4A8C1" w14:textId="77777777" w:rsidR="00F64FBD" w:rsidRPr="00F64FBD" w:rsidRDefault="00F64FBD" w:rsidP="00F64FBD">
            <w:pPr>
              <w:numPr>
                <w:ilvl w:val="0"/>
                <w:numId w:val="1"/>
              </w:numPr>
              <w:spacing w:before="60" w:after="60" w:line="240" w:lineRule="auto"/>
              <w:contextualSpacing/>
              <w:rPr>
                <w:rFonts w:ascii="Calibri" w:eastAsia="Calibri"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FAE2E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Partnerstwo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DE0B72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393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0E016B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akapicie, w którym są wymieniane grupy interesariuszy, wyrazy „samorządów województw” </w:t>
            </w:r>
            <w:r w:rsidRPr="00F64FBD">
              <w:rPr>
                <w:rFonts w:ascii="Calibri" w:eastAsia="Calibri" w:hAnsi="Calibri" w:cs="Calibri"/>
                <w:lang w:eastAsia="pl-PL"/>
              </w:rPr>
              <w:lastRenderedPageBreak/>
              <w:t>należałoby zastąpić wyrazami „jednostek samorządu terytorialnego”, skoro w nawiasie wymienia się m.in. przedstawicieli Związku Powiatów Polskich</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FD40408" w14:textId="77777777" w:rsidR="00F64FBD" w:rsidRPr="00F64FBD" w:rsidRDefault="00F64FBD" w:rsidP="00F64FBD">
            <w:pPr>
              <w:spacing w:before="60" w:after="60" w:line="240" w:lineRule="auto"/>
              <w:rPr>
                <w:rFonts w:ascii="Calibri" w:eastAsia="Calibri" w:hAnsi="Calibri" w:cs="Calibri"/>
                <w:lang w:eastAsia="pl-PL"/>
              </w:rPr>
            </w:pPr>
          </w:p>
        </w:tc>
        <w:tc>
          <w:tcPr>
            <w:tcW w:w="698" w:type="pct"/>
            <w:tcBorders>
              <w:top w:val="single" w:sz="4" w:space="0" w:color="000000"/>
              <w:left w:val="nil"/>
              <w:bottom w:val="single" w:sz="4" w:space="0" w:color="000000"/>
              <w:right w:val="single" w:sz="4" w:space="0" w:color="000000"/>
            </w:tcBorders>
            <w:vAlign w:val="center"/>
          </w:tcPr>
          <w:p w14:paraId="73AB7E6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Propozycja ma na celu </w:t>
            </w:r>
            <w:proofErr w:type="spellStart"/>
            <w:r w:rsidRPr="00F64FBD">
              <w:rPr>
                <w:rFonts w:ascii="Calibri" w:eastAsia="Calibri" w:hAnsi="Calibri" w:cs="Calibri"/>
                <w:lang w:eastAsia="pl-PL"/>
              </w:rPr>
              <w:t>uspójnienie</w:t>
            </w:r>
            <w:proofErr w:type="spellEnd"/>
            <w:r w:rsidRPr="00F64FBD">
              <w:rPr>
                <w:rFonts w:ascii="Calibri" w:eastAsia="Calibri" w:hAnsi="Calibri" w:cs="Calibri"/>
                <w:lang w:eastAsia="pl-PL"/>
              </w:rPr>
              <w:t xml:space="preserve"> opisywanej kategorii </w:t>
            </w:r>
            <w:r w:rsidRPr="00F64FBD">
              <w:rPr>
                <w:rFonts w:ascii="Calibri" w:eastAsia="Calibri" w:hAnsi="Calibri" w:cs="Calibri"/>
                <w:lang w:eastAsia="pl-PL"/>
              </w:rPr>
              <w:lastRenderedPageBreak/>
              <w:t xml:space="preserve">interesariuszy z jej przykładami. </w:t>
            </w:r>
          </w:p>
        </w:tc>
        <w:tc>
          <w:tcPr>
            <w:tcW w:w="949" w:type="pct"/>
            <w:tcBorders>
              <w:top w:val="single" w:sz="4" w:space="0" w:color="000000"/>
              <w:left w:val="nil"/>
              <w:bottom w:val="single" w:sz="4" w:space="0" w:color="000000"/>
              <w:right w:val="single" w:sz="4" w:space="0" w:color="000000"/>
            </w:tcBorders>
          </w:tcPr>
          <w:p w14:paraId="151DE092"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lastRenderedPageBreak/>
              <w:t>Uwaga uwzględniona</w:t>
            </w:r>
          </w:p>
        </w:tc>
      </w:tr>
    </w:tbl>
    <w:p w14:paraId="08C560CE" w14:textId="6081EB2C" w:rsidR="00F64FBD" w:rsidRDefault="00F64FBD"/>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7ED191B9"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11C732B"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7B2006"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D885321"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1EA07BB"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A377C9C"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5DB420D2"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Uzasadnienie</w:t>
            </w:r>
          </w:p>
        </w:tc>
        <w:tc>
          <w:tcPr>
            <w:tcW w:w="949" w:type="pct"/>
            <w:tcBorders>
              <w:top w:val="single" w:sz="4" w:space="0" w:color="000000"/>
              <w:left w:val="nil"/>
              <w:bottom w:val="single" w:sz="4" w:space="0" w:color="000000"/>
              <w:right w:val="single" w:sz="4" w:space="0" w:color="000000"/>
            </w:tcBorders>
          </w:tcPr>
          <w:p w14:paraId="625C0250"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Stanowisko IZ FERS</w:t>
            </w:r>
          </w:p>
        </w:tc>
      </w:tr>
      <w:tr w:rsidR="00F64FBD" w:rsidRPr="00F64FBD" w14:paraId="7CB96A1D" w14:textId="77777777" w:rsidTr="00F64FBD">
        <w:trPr>
          <w:trHeight w:val="375"/>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48D05E2B"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Ministerstwo Sprawiedliwości</w:t>
            </w:r>
          </w:p>
        </w:tc>
      </w:tr>
      <w:tr w:rsidR="00F64FBD" w:rsidRPr="00F64FBD" w14:paraId="3716111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028DA36"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8373C" w14:textId="77777777" w:rsidR="00F64FBD" w:rsidRPr="00F64FBD" w:rsidRDefault="00F64FBD" w:rsidP="00F64FBD">
            <w:pPr>
              <w:spacing w:before="60" w:after="60" w:line="240" w:lineRule="auto"/>
              <w:rPr>
                <w:rFonts w:ascii="Calibri" w:eastAsia="Calibri" w:hAnsi="Calibri" w:cs="Calibri"/>
                <w:b/>
                <w:bCs/>
                <w:lang w:eastAsia="pl-PL"/>
              </w:rPr>
            </w:pPr>
            <w:r w:rsidRPr="00F64FBD">
              <w:rPr>
                <w:rFonts w:ascii="Calibri" w:eastAsia="Calibri" w:hAnsi="Calibri" w:cs="Calibri"/>
                <w:b/>
                <w:bCs/>
                <w:lang w:eastAsia="pl-PL"/>
              </w:rPr>
              <w:t>Uwagi z pisma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F7BEF1B" w14:textId="77777777" w:rsidR="00F64FBD" w:rsidRPr="00F64FBD" w:rsidRDefault="00F64FBD" w:rsidP="00F64FBD">
            <w:pPr>
              <w:spacing w:before="60" w:after="60" w:line="240" w:lineRule="auto"/>
              <w:rPr>
                <w:rFonts w:ascii="Calibri" w:eastAsia="Calibri" w:hAnsi="Calibri" w:cs="Calibri"/>
                <w:lang w:eastAsia="pl-PL"/>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090D7B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Jednocześnie chciałbym zwrócić uwagę, że program FERS w części dotyczącej opieki nad najmłodszymi dziećmi może budzić wątpliwości w zakresie słuszności i celowości postulatów dotyczących przeznaczania znacznych środków budżetowych na dofinansowanie jedynie form instytucjonalnych dla opieki nad najmłodszymi dziećmi do lat 3.</w:t>
            </w:r>
          </w:p>
          <w:p w14:paraId="4FB1747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związku z tym proponuję rozważenie uwzględnienia postulatów kierowanych do Pana Premiera Mateusza Morawieckiego przez Związek Dużych Rodzin „Trzy Plus” dotyczących </w:t>
            </w:r>
            <w:r w:rsidRPr="00F64FBD">
              <w:rPr>
                <w:rFonts w:ascii="Calibri" w:eastAsia="Calibri" w:hAnsi="Calibri" w:cs="Calibri"/>
                <w:lang w:eastAsia="pl-PL"/>
              </w:rPr>
              <w:lastRenderedPageBreak/>
              <w:t>dofinansowania rodziców pragnących zajmować się swoimi dziećmi (np. bonem opiekuńczo-wychowawczym.</w:t>
            </w:r>
          </w:p>
          <w:p w14:paraId="65CD7D9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Postulaty te od 2018 r. nie zostały zrealizowane i zachowują swoją aktualność, a ich treść dostępna jest na stronie Opinie i stanowiska | Związek Dużych Rodzin 3+.</w:t>
            </w:r>
          </w:p>
          <w:p w14:paraId="17576A3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Jednocześnie wskazuję na inne formy pomocy takim rodzicom umożliwiające im zachowanie aktywności zawodowej np. poprzez zwolnienia podatkowe rodziców zatrudniających opiekunki do dzieci w zakresie płaconego przez nich wynagrodzenia, a gwarantujących dzieciom zastępczą opiekę przez jednego stałego opiekuna.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F9366FA" w14:textId="77777777" w:rsidR="00F64FBD" w:rsidRPr="00F64FBD" w:rsidRDefault="00F64FBD" w:rsidP="00F64FBD">
            <w:pPr>
              <w:spacing w:before="60" w:after="60" w:line="240" w:lineRule="auto"/>
              <w:rPr>
                <w:rFonts w:ascii="Calibri" w:eastAsia="Calibri" w:hAnsi="Calibri" w:cs="Calibri"/>
                <w:lang w:eastAsia="pl-PL"/>
              </w:rPr>
            </w:pPr>
          </w:p>
        </w:tc>
        <w:tc>
          <w:tcPr>
            <w:tcW w:w="698" w:type="pct"/>
            <w:tcBorders>
              <w:top w:val="single" w:sz="4" w:space="0" w:color="000000"/>
              <w:left w:val="nil"/>
              <w:bottom w:val="single" w:sz="4" w:space="0" w:color="000000"/>
              <w:right w:val="single" w:sz="4" w:space="0" w:color="000000"/>
            </w:tcBorders>
            <w:vAlign w:val="center"/>
          </w:tcPr>
          <w:p w14:paraId="24E23CDE" w14:textId="77777777" w:rsidR="00F64FBD" w:rsidRPr="00F64FBD" w:rsidRDefault="00F64FBD" w:rsidP="00F64FBD">
            <w:pPr>
              <w:spacing w:before="60" w:after="60" w:line="240" w:lineRule="auto"/>
              <w:rPr>
                <w:rFonts w:ascii="Calibri" w:eastAsia="Calibri" w:hAnsi="Calibri" w:cs="Calibri"/>
                <w:lang w:eastAsia="pl-PL"/>
              </w:rPr>
            </w:pPr>
          </w:p>
        </w:tc>
        <w:tc>
          <w:tcPr>
            <w:tcW w:w="949" w:type="pct"/>
            <w:tcBorders>
              <w:top w:val="single" w:sz="4" w:space="0" w:color="000000"/>
              <w:left w:val="nil"/>
              <w:bottom w:val="single" w:sz="4" w:space="0" w:color="000000"/>
              <w:right w:val="single" w:sz="4" w:space="0" w:color="000000"/>
            </w:tcBorders>
          </w:tcPr>
          <w:p w14:paraId="1645E565"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Wyjaśnienie</w:t>
            </w:r>
          </w:p>
          <w:p w14:paraId="127E17E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Polska jest jednym z krajów UE, w których uczestnictwo dzieci poniżej 3 roku życia w różnych formach takiej opieki jest szczególnie niskie.</w:t>
            </w:r>
          </w:p>
          <w:p w14:paraId="0A66D17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2019 roku w Polsce wskaźnik ten wyniósł 15,4 %, a jak wskazują prognozy, w 2024 roku będzie to 21,7%. Działania te i dostęp do wysokiej jakości miejsc opieki są niezwykle ważne ponieważ w znacznym stopniu warunkują aktywność zawodową kobiet. Dla przykładu wskaźnik zatrudnienia kobiet (25-49 </w:t>
            </w:r>
            <w:r w:rsidRPr="00F64FBD">
              <w:rPr>
                <w:rFonts w:ascii="Calibri" w:eastAsia="Calibri" w:hAnsi="Calibri" w:cs="Calibri"/>
                <w:lang w:eastAsia="pl-PL"/>
              </w:rPr>
              <w:lastRenderedPageBreak/>
              <w:t xml:space="preserve">lat) z dziećmi (najmłodsze do 5 r.ż.) w 2020 r. wyniósł  65% w porównaniu z wskaźnikiem zatrudnienia kobiet ogółem – 76,7%. </w:t>
            </w:r>
          </w:p>
          <w:p w14:paraId="257E2A4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Zaproponowane działania  wynikają również z konieczności dążenia do celu barcelońskiego określonego przez Radę Europejską na szczycie w Barcelonie w 2002r. według którego 33% dzieci w wieku poniżej 3 lat powinno być objętych opieką zinstytucjonalizowaną. Ponadto,</w:t>
            </w:r>
            <w:ins w:id="4" w:author="Joanna Bogaj" w:date="2021-12-13T15:32:00Z">
              <w:r w:rsidRPr="00F64FBD">
                <w:rPr>
                  <w:rFonts w:ascii="Calibri" w:eastAsia="Calibri" w:hAnsi="Calibri" w:cs="Calibri"/>
                  <w:lang w:eastAsia="pl-PL"/>
                </w:rPr>
                <w:t xml:space="preserve"> </w:t>
              </w:r>
            </w:ins>
            <w:r w:rsidRPr="00F64FBD">
              <w:rPr>
                <w:rFonts w:ascii="Calibri" w:eastAsia="Calibri" w:hAnsi="Calibri" w:cs="Calibri"/>
                <w:lang w:eastAsia="pl-PL"/>
              </w:rPr>
              <w:t xml:space="preserve">w odniesieniu do propozycji wsparcia finansowego rodziców, należy zauważyć, że wprowadzony został tzw. Rodzinny Kapitał Opiekuńczy, który jest jednym z rozwiązań zaproponowanych w Polskim Ładzie i polega na wprowadzeniu nowego świadczenia dla rodziców dzieci w wieku od 12 do 36 miesiąca życia - w sumie 12 tys. złotych na drugie i każde kolejne dziecko w </w:t>
            </w:r>
            <w:r w:rsidRPr="00F64FBD">
              <w:rPr>
                <w:rFonts w:ascii="Calibri" w:eastAsia="Calibri" w:hAnsi="Calibri" w:cs="Calibri"/>
                <w:lang w:eastAsia="pl-PL"/>
              </w:rPr>
              <w:lastRenderedPageBreak/>
              <w:t>rodzinie. Świadczenie to uzupełnia działania prowadzone w ramach FERS oraz zapewni wsparcie finansowe m.in. dla  rodziców,  którzy pragną sami opiekować się swoimi dziećmi.</w:t>
            </w:r>
          </w:p>
          <w:p w14:paraId="7427D4A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Zaproponowane przez MS formy wsparcia w formie zwolnień podatkowych nie są możliwe do sfinansowania ze środków europejskich ze względu na traktatowe cele Europejskiego Funduszu Społecznego i tzw. zasadę dodatkowości. </w:t>
            </w:r>
          </w:p>
        </w:tc>
      </w:tr>
      <w:tr w:rsidR="00F64FBD" w:rsidRPr="00F64FBD" w14:paraId="7268784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49A7419"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64CDA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Priorytetu I - Lepsze polityki dla rozwoju </w:t>
            </w:r>
          </w:p>
          <w:p w14:paraId="7A317E9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Cel szczegółowy</w:t>
            </w:r>
          </w:p>
          <w:p w14:paraId="57D15BCA" w14:textId="77777777" w:rsidR="00F64FBD" w:rsidRPr="00F64FBD" w:rsidRDefault="00F64FBD" w:rsidP="00F64FBD">
            <w:pPr>
              <w:spacing w:before="60" w:after="60" w:line="240" w:lineRule="auto"/>
              <w:rPr>
                <w:rFonts w:ascii="Calibri" w:eastAsia="Calibri" w:hAnsi="Calibri" w:cs="Calibri"/>
                <w:b/>
                <w:bCs/>
                <w:lang w:eastAsia="pl-PL"/>
              </w:rPr>
            </w:pPr>
            <w:r w:rsidRPr="00F64FBD">
              <w:rPr>
                <w:rFonts w:ascii="Calibri" w:eastAsia="Calibri" w:hAnsi="Calibri" w:cs="Calibri"/>
                <w:bCs/>
                <w:lang w:eastAsia="pl-PL"/>
              </w:rPr>
              <w:t xml:space="preserve">d) wspieranie dostosowania pracowników, przedsiębiorstw i przedsiębiorców do zmian, wspieranie aktywnego i zdrowego starzenia się oraz zdrowego i dobrze dostosowanego </w:t>
            </w:r>
            <w:r w:rsidRPr="00F64FBD">
              <w:rPr>
                <w:rFonts w:ascii="Calibri" w:eastAsia="Calibri" w:hAnsi="Calibri" w:cs="Calibri"/>
                <w:bCs/>
                <w:lang w:eastAsia="pl-PL"/>
              </w:rPr>
              <w:lastRenderedPageBreak/>
              <w:t>środowiska pracy, które uwzględnia zagrożenia dla zdrowia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5BB296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lastRenderedPageBreak/>
              <w:t>85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8311AA8"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 ramach konsultacji resortowych była zgłaszana uwaga dotycząca uzupełnienia treści o działania na rzecz usprawnienia procesów wewnątrzorganizacyjnych z użyciem nowoczesnych narzędzi. Uwaga ta nie została uwzględniona w obecnej wersji programu.</w:t>
            </w:r>
          </w:p>
          <w:p w14:paraId="1ED873A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Dlatego ponawiamy prośbę o dodanie ww. komponentu.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0D89DB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11. Działania na rzecz usprawnienia procesów wewnątrzorganizacyjnych z użyciem nowoczesnych narzędzi m.in. informatycznych wraz ze szkoleniami pracowników</w:t>
            </w:r>
          </w:p>
        </w:tc>
        <w:tc>
          <w:tcPr>
            <w:tcW w:w="698" w:type="pct"/>
            <w:tcBorders>
              <w:top w:val="single" w:sz="4" w:space="0" w:color="000000"/>
              <w:left w:val="nil"/>
              <w:bottom w:val="single" w:sz="4" w:space="0" w:color="000000"/>
              <w:right w:val="single" w:sz="4" w:space="0" w:color="000000"/>
            </w:tcBorders>
            <w:vAlign w:val="center"/>
          </w:tcPr>
          <w:p w14:paraId="4128229E"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Jak wskazano w Strategii programu, w związku z pandemią COVID-19 identyfikuje się potrzebę wsparcia przedsiębiorstw w dostosowaniu do zmian i sytuacji kryzysowych na rynku pracy. W dalszej części raportu wskazano, że pandemia </w:t>
            </w:r>
            <w:r w:rsidRPr="00F64FBD">
              <w:rPr>
                <w:rFonts w:ascii="Calibri" w:eastAsia="Calibri" w:hAnsi="Calibri" w:cs="Calibri"/>
                <w:bCs/>
                <w:lang w:eastAsia="pl-PL"/>
              </w:rPr>
              <w:lastRenderedPageBreak/>
              <w:t xml:space="preserve">dodatkowo uwypukliła pilną potrzebę transformacji cyfrowej, co wiąże się z koniecznością podniesienia kompetencji cyfrowych pracowników poprzez kierowane do nich programy szkoleniowe. </w:t>
            </w:r>
          </w:p>
          <w:p w14:paraId="3BC4E1D6"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W naszej opinii, same działania szkoleniowe oraz doradcze w zakresie dostosowania się do zmian gospodarczych lub w związku z okresowymi trudnościami bez komponentu nakierowanego na usprawnianie procesów organizacyjnych w miejscu pracy, są działaniami niewystarczającymi i nie pozwalają na </w:t>
            </w:r>
            <w:r w:rsidRPr="00F64FBD">
              <w:rPr>
                <w:rFonts w:ascii="Calibri" w:eastAsia="Calibri" w:hAnsi="Calibri" w:cs="Calibri"/>
                <w:bCs/>
                <w:lang w:eastAsia="pl-PL"/>
              </w:rPr>
              <w:lastRenderedPageBreak/>
              <w:t>osiągniecie komplementarności.</w:t>
            </w:r>
          </w:p>
          <w:p w14:paraId="0B18B1C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 xml:space="preserve">Stąd istotnym jest, aby oprócz działań szkoleniowych wspierać podmioty publiczne i prywatne w zakresie wprowadzenia działań usprawniających procesy wewnątrzorganizacyjne m.in. przy pomocy wdrażania nowoczesnych narzędzi informatycznych. Uzupełnienie tych działań stanowiłby komponent szkoleniowy służący podniesieniu wiedzy, świadomości i kompetencji nie tylko w zakresie wdrażanego narzędzia ale również procesów </w:t>
            </w:r>
            <w:r w:rsidRPr="00F64FBD">
              <w:rPr>
                <w:rFonts w:ascii="Calibri" w:eastAsia="Calibri" w:hAnsi="Calibri" w:cs="Calibri"/>
                <w:bCs/>
                <w:lang w:eastAsia="pl-PL"/>
              </w:rPr>
              <w:lastRenderedPageBreak/>
              <w:t>wewnętrznych i dostępności.</w:t>
            </w:r>
          </w:p>
        </w:tc>
        <w:tc>
          <w:tcPr>
            <w:tcW w:w="949" w:type="pct"/>
            <w:tcBorders>
              <w:top w:val="single" w:sz="4" w:space="0" w:color="000000"/>
              <w:left w:val="nil"/>
              <w:bottom w:val="single" w:sz="4" w:space="0" w:color="000000"/>
              <w:right w:val="single" w:sz="4" w:space="0" w:color="000000"/>
            </w:tcBorders>
          </w:tcPr>
          <w:p w14:paraId="4D69BDE5"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lastRenderedPageBreak/>
              <w:t>Uwaga nieuwzględniona</w:t>
            </w:r>
          </w:p>
          <w:p w14:paraId="6CA6CB69" w14:textId="77777777" w:rsidR="00F64FBD" w:rsidRPr="00F64FBD" w:rsidRDefault="00F64FBD" w:rsidP="00F64FBD">
            <w:pPr>
              <w:spacing w:before="60" w:after="60" w:line="240" w:lineRule="auto"/>
              <w:rPr>
                <w:rFonts w:ascii="Calibri" w:eastAsia="Calibri" w:hAnsi="Calibri" w:cs="Calibri"/>
                <w:lang w:eastAsia="pl-PL"/>
              </w:rPr>
            </w:pPr>
          </w:p>
          <w:p w14:paraId="55D6777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FERS ma charakter ogólny i nakreśla główne kierunki wsparcia. Obecne brzmienie zapisów pozwoli na  wsparcie dotyczące usprawniania wewnętrznych procesów w organizacji. Szczegółowo zakres możliwego wsparcia będzie określany na etapie wdrażania, w dokumentacji danego </w:t>
            </w:r>
            <w:r w:rsidRPr="00F64FBD">
              <w:rPr>
                <w:rFonts w:ascii="Calibri" w:eastAsia="Calibri" w:hAnsi="Calibri" w:cs="Calibri"/>
                <w:lang w:eastAsia="pl-PL"/>
              </w:rPr>
              <w:lastRenderedPageBreak/>
              <w:t>naboru. Należy jednak pamiętać, że kluczowymi narzędziami interwencji EFS są przede wszystkim działania miękkie, takie jaki szkolenia i doradztwo.</w:t>
            </w:r>
          </w:p>
          <w:p w14:paraId="1FB15DCE" w14:textId="77777777" w:rsidR="00F64FBD" w:rsidRPr="00F64FBD" w:rsidRDefault="00F64FBD" w:rsidP="00F64FBD">
            <w:pPr>
              <w:spacing w:before="60" w:after="60" w:line="240" w:lineRule="auto"/>
              <w:rPr>
                <w:rFonts w:ascii="Calibri" w:eastAsia="Calibri" w:hAnsi="Calibri" w:cs="Calibri"/>
                <w:lang w:eastAsia="pl-PL"/>
              </w:rPr>
            </w:pPr>
          </w:p>
        </w:tc>
      </w:tr>
      <w:tr w:rsidR="00F64FBD" w:rsidRPr="00F64FBD" w14:paraId="6025774C"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CDC4BB0"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506273"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Priorytetu I - Lepsze polityki dla rozwoju </w:t>
            </w:r>
          </w:p>
          <w:p w14:paraId="18DDA28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Cel szczegółowy:</w:t>
            </w:r>
          </w:p>
          <w:p w14:paraId="09B008B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d) wspieranie dostosowania pracowników, przedsiębiorstw i przedsiębiorców do zmian, wspieranie aktywnego i zdrowego starzenia się oraz zdrowego i dobrze dostosowanego środowiska pracy, które uwzględnia zagrożenia dla zdrowia</w:t>
            </w:r>
          </w:p>
          <w:p w14:paraId="414AB31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Sekcja:</w:t>
            </w:r>
          </w:p>
          <w:p w14:paraId="69C44633" w14:textId="77777777" w:rsidR="00F64FBD" w:rsidRPr="00F64FBD" w:rsidRDefault="00F64FBD" w:rsidP="00F64FBD">
            <w:pPr>
              <w:spacing w:before="60" w:after="60" w:line="240" w:lineRule="auto"/>
              <w:rPr>
                <w:rFonts w:ascii="Calibri" w:eastAsia="Calibri" w:hAnsi="Calibri" w:cs="Calibri"/>
                <w:b/>
                <w:bCs/>
                <w:lang w:eastAsia="pl-PL"/>
              </w:rPr>
            </w:pPr>
            <w:r w:rsidRPr="00F64FBD">
              <w:rPr>
                <w:rFonts w:ascii="Calibri" w:eastAsia="Calibri" w:hAnsi="Calibri" w:cs="Calibri"/>
                <w:bCs/>
                <w:lang w:eastAsia="pl-PL"/>
              </w:rPr>
              <w:t>Główne grupy docelowe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9C6071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85</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D0BD5A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 ramach konsultacji resortowych była zgłaszana uwaga, aby w wykazie grup docelowych zmodyfikować zastępując zapis „Jednostki administracji szczebla krajowego i pracownicy” na „Podmioty publiczne i ich pracownicy”.</w:t>
            </w:r>
          </w:p>
          <w:p w14:paraId="3A1033A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 obecnej wersji programu z sekcji Główne grupy docelowe usunięto zapisy „Jednostki administracji szczebla krajowego i pracownicy” oraz „jednostki samorządu terytorialnego i ich pracownicy”.</w:t>
            </w:r>
          </w:p>
          <w:p w14:paraId="1A9A21D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Proponujemy uzupełnić dotychczasowy wykaz zgodnie z propozycją wskazaną w ramach konsultacji.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610702C"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Główne grupy docelowe:</w:t>
            </w:r>
          </w:p>
          <w:p w14:paraId="5FAC1DA0" w14:textId="77777777" w:rsidR="00F64FBD" w:rsidRPr="00F64FBD" w:rsidRDefault="00F64FBD" w:rsidP="00F64FBD">
            <w:pPr>
              <w:numPr>
                <w:ilvl w:val="0"/>
                <w:numId w:val="7"/>
              </w:numPr>
              <w:spacing w:before="60" w:after="60" w:line="240" w:lineRule="auto"/>
              <w:ind w:left="401" w:hanging="283"/>
              <w:contextualSpacing/>
              <w:rPr>
                <w:rFonts w:ascii="Calibri" w:eastAsia="Calibri" w:hAnsi="Calibri" w:cs="Calibri"/>
                <w:bCs/>
                <w:lang w:eastAsia="pl-PL"/>
              </w:rPr>
            </w:pPr>
            <w:r w:rsidRPr="00F64FBD">
              <w:rPr>
                <w:rFonts w:ascii="Calibri" w:eastAsia="Calibri" w:hAnsi="Calibri" w:cs="Calibri"/>
                <w:bCs/>
                <w:lang w:eastAsia="pl-PL"/>
              </w:rPr>
              <w:t>Przedsiębiorstwa i inni pracodawcy oraz ich pracownicy</w:t>
            </w:r>
          </w:p>
          <w:p w14:paraId="68F97490" w14:textId="77777777" w:rsidR="00F64FBD" w:rsidRPr="00F64FBD" w:rsidRDefault="00F64FBD" w:rsidP="00F64FBD">
            <w:pPr>
              <w:numPr>
                <w:ilvl w:val="0"/>
                <w:numId w:val="7"/>
              </w:numPr>
              <w:spacing w:before="60" w:after="60" w:line="240" w:lineRule="auto"/>
              <w:ind w:left="401" w:hanging="283"/>
              <w:contextualSpacing/>
              <w:rPr>
                <w:rFonts w:ascii="Calibri" w:eastAsia="Calibri" w:hAnsi="Calibri" w:cs="Calibri"/>
                <w:bCs/>
                <w:lang w:eastAsia="pl-PL"/>
              </w:rPr>
            </w:pPr>
            <w:r w:rsidRPr="00F64FBD">
              <w:rPr>
                <w:rFonts w:ascii="Calibri" w:eastAsia="Calibri" w:hAnsi="Calibri" w:cs="Calibri"/>
                <w:bCs/>
                <w:lang w:eastAsia="pl-PL"/>
              </w:rPr>
              <w:t>Osoby dorosłe</w:t>
            </w:r>
          </w:p>
          <w:p w14:paraId="44F9B8AA" w14:textId="77777777" w:rsidR="00F64FBD" w:rsidRPr="00F64FBD" w:rsidRDefault="00F64FBD" w:rsidP="00F64FBD">
            <w:pPr>
              <w:numPr>
                <w:ilvl w:val="0"/>
                <w:numId w:val="7"/>
              </w:numPr>
              <w:spacing w:before="60" w:after="60" w:line="240" w:lineRule="auto"/>
              <w:ind w:left="401" w:hanging="283"/>
              <w:contextualSpacing/>
              <w:rPr>
                <w:rFonts w:ascii="Calibri" w:eastAsia="Calibri" w:hAnsi="Calibri" w:cs="Calibri"/>
                <w:bCs/>
                <w:lang w:eastAsia="pl-PL"/>
              </w:rPr>
            </w:pPr>
            <w:r w:rsidRPr="00F64FBD">
              <w:rPr>
                <w:rFonts w:ascii="Calibri" w:eastAsia="Calibri" w:hAnsi="Calibri" w:cs="Calibri"/>
                <w:bCs/>
                <w:lang w:eastAsia="pl-PL"/>
              </w:rPr>
              <w:t>Podmioty świadczące usługi rozwojowe</w:t>
            </w:r>
          </w:p>
          <w:p w14:paraId="3B2E315E" w14:textId="77777777" w:rsidR="00F64FBD" w:rsidRPr="00F64FBD" w:rsidRDefault="00F64FBD" w:rsidP="00F64FBD">
            <w:pPr>
              <w:numPr>
                <w:ilvl w:val="0"/>
                <w:numId w:val="7"/>
              </w:numPr>
              <w:spacing w:before="60" w:after="60" w:line="240" w:lineRule="auto"/>
              <w:ind w:left="401" w:hanging="283"/>
              <w:contextualSpacing/>
              <w:rPr>
                <w:rFonts w:ascii="Calibri" w:eastAsia="Calibri" w:hAnsi="Calibri" w:cs="Calibri"/>
                <w:bCs/>
                <w:lang w:eastAsia="pl-PL"/>
              </w:rPr>
            </w:pPr>
            <w:r w:rsidRPr="00F64FBD">
              <w:rPr>
                <w:rFonts w:ascii="Calibri" w:eastAsia="Calibri" w:hAnsi="Calibri" w:cs="Calibri"/>
                <w:bCs/>
                <w:lang w:eastAsia="pl-PL"/>
              </w:rPr>
              <w:t>Partnerzy społeczni</w:t>
            </w:r>
          </w:p>
          <w:p w14:paraId="7628B44B" w14:textId="77777777" w:rsidR="00F64FBD" w:rsidRPr="00F64FBD" w:rsidRDefault="00F64FBD" w:rsidP="00F64FBD">
            <w:pPr>
              <w:numPr>
                <w:ilvl w:val="0"/>
                <w:numId w:val="7"/>
              </w:numPr>
              <w:spacing w:before="60" w:after="60" w:line="240" w:lineRule="auto"/>
              <w:ind w:left="401" w:hanging="283"/>
              <w:contextualSpacing/>
              <w:rPr>
                <w:rFonts w:ascii="Calibri" w:eastAsia="Calibri" w:hAnsi="Calibri" w:cs="Calibri"/>
                <w:bCs/>
                <w:lang w:eastAsia="pl-PL"/>
              </w:rPr>
            </w:pPr>
            <w:r w:rsidRPr="00F64FBD">
              <w:rPr>
                <w:rFonts w:ascii="Calibri" w:eastAsia="Calibri" w:hAnsi="Calibri" w:cs="Calibri"/>
                <w:bCs/>
                <w:lang w:eastAsia="pl-PL"/>
              </w:rPr>
              <w:t>Przedstawiciele partnerów społecznych</w:t>
            </w:r>
          </w:p>
          <w:p w14:paraId="12999696" w14:textId="77777777" w:rsidR="00F64FBD" w:rsidRPr="00F64FBD" w:rsidRDefault="00F64FBD" w:rsidP="00F64FBD">
            <w:pPr>
              <w:numPr>
                <w:ilvl w:val="0"/>
                <w:numId w:val="7"/>
              </w:numPr>
              <w:spacing w:before="60" w:after="60" w:line="240" w:lineRule="auto"/>
              <w:ind w:left="401" w:hanging="283"/>
              <w:contextualSpacing/>
              <w:rPr>
                <w:rFonts w:ascii="Calibri" w:eastAsia="Calibri" w:hAnsi="Calibri" w:cs="Calibri"/>
                <w:bCs/>
                <w:lang w:eastAsia="pl-PL"/>
              </w:rPr>
            </w:pPr>
            <w:r w:rsidRPr="00F64FBD">
              <w:rPr>
                <w:rFonts w:ascii="Calibri" w:eastAsia="Calibri" w:hAnsi="Calibri" w:cs="Calibri"/>
                <w:bCs/>
                <w:lang w:eastAsia="pl-PL"/>
              </w:rPr>
              <w:t>Społeczni inspektorzy pracy,</w:t>
            </w:r>
          </w:p>
          <w:p w14:paraId="2932BD5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Podmioty publiczne i ich pracownicy</w:t>
            </w:r>
          </w:p>
        </w:tc>
        <w:tc>
          <w:tcPr>
            <w:tcW w:w="698" w:type="pct"/>
            <w:tcBorders>
              <w:top w:val="single" w:sz="4" w:space="0" w:color="000000"/>
              <w:left w:val="nil"/>
              <w:bottom w:val="single" w:sz="4" w:space="0" w:color="000000"/>
              <w:right w:val="single" w:sz="4" w:space="0" w:color="000000"/>
            </w:tcBorders>
            <w:vAlign w:val="center"/>
          </w:tcPr>
          <w:p w14:paraId="1A96FCC4"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Potrzeba transformacji cyfrowej wiąże się z koniecznością podniesienia kompetencji cyfrowych pracowników również w jednostkach administracji publicznej. </w:t>
            </w:r>
          </w:p>
          <w:p w14:paraId="2D6BA13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 xml:space="preserve">W naszej ocenie niezasadnym jest ograniczanie zasięgu programu poprzez wyłączenie tych podmiotów z udziału w nim. </w:t>
            </w:r>
          </w:p>
        </w:tc>
        <w:tc>
          <w:tcPr>
            <w:tcW w:w="949" w:type="pct"/>
            <w:tcBorders>
              <w:top w:val="single" w:sz="4" w:space="0" w:color="000000"/>
              <w:left w:val="nil"/>
              <w:bottom w:val="single" w:sz="4" w:space="0" w:color="000000"/>
              <w:right w:val="single" w:sz="4" w:space="0" w:color="000000"/>
            </w:tcBorders>
          </w:tcPr>
          <w:p w14:paraId="1515067D"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t>Wyjaśnienie</w:t>
            </w:r>
          </w:p>
          <w:p w14:paraId="62A6A9C6" w14:textId="77777777" w:rsidR="00F64FBD" w:rsidRPr="00F64FBD" w:rsidRDefault="00F64FBD" w:rsidP="00F64FBD">
            <w:pPr>
              <w:spacing w:before="60" w:after="60" w:line="240" w:lineRule="auto"/>
              <w:rPr>
                <w:rFonts w:ascii="Calibri" w:eastAsia="Calibri" w:hAnsi="Calibri" w:cs="Calibri"/>
                <w:lang w:eastAsia="pl-PL"/>
              </w:rPr>
            </w:pPr>
          </w:p>
          <w:p w14:paraId="2ECBEBE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programie wskazano główne grupy docelowe, a ramach celu (d) zaplanowano działania skierowane do ogólnej kategorii pracodawców. Ze względu na brzmienie celu szczegółowego z rozporządzenia EFS+, będą to w dużej mierze działania kierowane do przedsiębiorców (w rozporządzeniu brakuje celu szczegółowego dotyczącego wspierania potencjału administracji publicznej). Niemniej, wskazanie ogólnej kategorii pracodawców i ich pracowników, pozwoli, w zależności od typu i zakresu projektów, dopuścić udział pracodawców innych niż przedsiębiorcy.  </w:t>
            </w:r>
          </w:p>
        </w:tc>
      </w:tr>
      <w:tr w:rsidR="00F64FBD" w:rsidRPr="00F64FBD" w14:paraId="31559BB9"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85E86EA"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6A6C7C" w14:textId="77777777" w:rsidR="00F64FBD" w:rsidRPr="00F64FBD" w:rsidRDefault="00F64FBD" w:rsidP="00F64FBD">
            <w:pPr>
              <w:spacing w:before="60" w:after="60" w:line="240" w:lineRule="auto"/>
              <w:rPr>
                <w:rFonts w:ascii="Calibri" w:eastAsia="Calibri" w:hAnsi="Calibri" w:cs="Calibri"/>
                <w:b/>
                <w:bCs/>
                <w:lang w:eastAsia="pl-PL"/>
              </w:rPr>
            </w:pPr>
            <w:r w:rsidRPr="00F64FBD">
              <w:rPr>
                <w:rFonts w:ascii="Calibri" w:eastAsia="Calibri" w:hAnsi="Calibri" w:cs="Calibri"/>
                <w:bCs/>
                <w:lang w:eastAsia="pl-PL"/>
              </w:rPr>
              <w:t xml:space="preserve">Cel szczegółowy h) wspieranie aktywnego </w:t>
            </w:r>
            <w:r w:rsidRPr="00F64FBD">
              <w:rPr>
                <w:rFonts w:ascii="Calibri" w:eastAsia="Calibri" w:hAnsi="Calibri" w:cs="Calibri"/>
                <w:bCs/>
                <w:lang w:eastAsia="pl-PL"/>
              </w:rPr>
              <w:lastRenderedPageBreak/>
              <w:t>włączenia społecznego w celu promowania równości szans, niedyskryminacji i aktywnego uczestnictwa, oraz zwiększanie szans zatrudnienia, w szczególności grup w niekorzystnej sytuacji.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6D0DB1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lastRenderedPageBreak/>
              <w:t xml:space="preserve">162 – Tabela 3: </w:t>
            </w:r>
            <w:r w:rsidRPr="00F64FBD">
              <w:rPr>
                <w:rFonts w:ascii="Calibri" w:eastAsia="Calibri" w:hAnsi="Calibri" w:cs="Calibri"/>
                <w:bCs/>
                <w:lang w:eastAsia="pl-PL"/>
              </w:rPr>
              <w:lastRenderedPageBreak/>
              <w:t>Wskaźniki rezultatu</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570E521"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Obecny zapis:</w:t>
            </w:r>
          </w:p>
          <w:p w14:paraId="1713079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 xml:space="preserve">liczba byłych więźniów pracujących, łącznie z </w:t>
            </w:r>
            <w:r w:rsidRPr="00F64FBD">
              <w:rPr>
                <w:rFonts w:ascii="Calibri" w:eastAsia="Calibri" w:hAnsi="Calibri" w:cs="Calibri"/>
                <w:bCs/>
                <w:lang w:eastAsia="pl-PL"/>
              </w:rPr>
              <w:lastRenderedPageBreak/>
              <w:t>prowadzącymi działalność na własny rachunek, 6 miesięcy po opuszczeniu jednostki penitencjarnej</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018101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lastRenderedPageBreak/>
              <w:t xml:space="preserve">liczba więźniów, którzy podjęli pracę, łącznie z prowadzącymi działalność na własny rachunek, </w:t>
            </w:r>
            <w:r w:rsidRPr="00F64FBD">
              <w:rPr>
                <w:rFonts w:ascii="Calibri" w:eastAsia="Calibri" w:hAnsi="Calibri" w:cs="Calibri"/>
                <w:bCs/>
                <w:lang w:eastAsia="pl-PL"/>
              </w:rPr>
              <w:lastRenderedPageBreak/>
              <w:t>w trakcie 6 miesięcy po zakończeniu uczestnictwa w projekcie</w:t>
            </w:r>
          </w:p>
        </w:tc>
        <w:tc>
          <w:tcPr>
            <w:tcW w:w="698" w:type="pct"/>
            <w:tcBorders>
              <w:top w:val="single" w:sz="4" w:space="0" w:color="000000"/>
              <w:left w:val="nil"/>
              <w:bottom w:val="single" w:sz="4" w:space="0" w:color="000000"/>
              <w:right w:val="single" w:sz="4" w:space="0" w:color="000000"/>
            </w:tcBorders>
            <w:vAlign w:val="center"/>
          </w:tcPr>
          <w:p w14:paraId="462D2395"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lastRenderedPageBreak/>
              <w:t xml:space="preserve">Służba Więzienna nie dysponuje narzędziami, które </w:t>
            </w:r>
            <w:r w:rsidRPr="00F64FBD">
              <w:rPr>
                <w:rFonts w:ascii="Calibri" w:eastAsia="Calibri" w:hAnsi="Calibri" w:cs="Calibri"/>
                <w:bCs/>
                <w:lang w:eastAsia="pl-PL"/>
              </w:rPr>
              <w:lastRenderedPageBreak/>
              <w:t>pozwoliłby na monitorowanie sytuacji osób biorących udziału w projekcie po zakończeniu odbywania kary pozbawienia wolności. Należy także podkreślić, że w dotychczas przedstawianych przez Służbę Więzienną propozycjach działań nie uwzględniano wspomnianego wskaźnika rezultatu.</w:t>
            </w:r>
          </w:p>
          <w:p w14:paraId="4CBAE8F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Dotychczasowe doświadczenia związane z realizacją projektów finansowanych ze środków unijnych wskazują, że działania o charakterze ewaluacyjnym prowadzone były zazwyczaj bądź </w:t>
            </w:r>
            <w:r w:rsidRPr="00F64FBD">
              <w:rPr>
                <w:rFonts w:ascii="Calibri" w:eastAsia="Calibri" w:hAnsi="Calibri" w:cs="Calibri"/>
                <w:bCs/>
                <w:lang w:eastAsia="pl-PL"/>
              </w:rPr>
              <w:lastRenderedPageBreak/>
              <w:t xml:space="preserve">przez Instytucję Pośredniczącą, bądź bezpośrednio przez Instytucję Zarządzającą danym programem, ponieważ dawało to pewność, że metody związane z badaniem poszczególnych wskaźników będą miały ujednolicony charakter, co z kolei wpłynie na wiarygodność wyników. </w:t>
            </w:r>
          </w:p>
          <w:p w14:paraId="398728E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 xml:space="preserve">Należy także pamiętać o kwestii ochrony danych osobowych osób objętych wsparciem, co w przypadku skazanych jest zagadnieniem szczególnie wrażliwym, których administratorem zazwyczaj jest podmiot </w:t>
            </w:r>
            <w:r w:rsidRPr="00F64FBD">
              <w:rPr>
                <w:rFonts w:ascii="Calibri" w:eastAsia="Calibri" w:hAnsi="Calibri" w:cs="Calibri"/>
                <w:bCs/>
                <w:lang w:eastAsia="pl-PL"/>
              </w:rPr>
              <w:lastRenderedPageBreak/>
              <w:t>sprawujący nadzór nad całością Programu i w jego gestii leży ewentualne powierzenie ich przetwarzania innym podmiotom.</w:t>
            </w:r>
          </w:p>
        </w:tc>
        <w:tc>
          <w:tcPr>
            <w:tcW w:w="949" w:type="pct"/>
            <w:tcBorders>
              <w:top w:val="single" w:sz="4" w:space="0" w:color="000000"/>
              <w:left w:val="nil"/>
              <w:bottom w:val="single" w:sz="4" w:space="0" w:color="000000"/>
              <w:right w:val="single" w:sz="4" w:space="0" w:color="000000"/>
            </w:tcBorders>
          </w:tcPr>
          <w:p w14:paraId="113957CD"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lastRenderedPageBreak/>
              <w:t>Wyjaśnienie</w:t>
            </w:r>
          </w:p>
          <w:p w14:paraId="5FEA0F3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MFiPR omawiał możliwość monitorowania </w:t>
            </w:r>
            <w:r w:rsidRPr="00F64FBD">
              <w:rPr>
                <w:rFonts w:ascii="Calibri" w:eastAsia="Calibri" w:hAnsi="Calibri" w:cs="Calibri"/>
                <w:lang w:eastAsia="pl-PL"/>
              </w:rPr>
              <w:lastRenderedPageBreak/>
              <w:t>przedmiotowego wskaźnika z CZSW i biorąc pod uwagę możliwości techniczne dotyczące jego obliczenia wprowadzono odpowiednie zapisy do tzw. ustawy wdrożeniowej. W opinii MFiPR będzie możliwe monitorowanie dyskutowanego wskaźnika w zaproponowanym przez MFiPR brzmieniu, co pozwoli na ocenienie realnego wpływu otrzymanego w projekcie wsparcia na zatrudnialność uczestników po opuszczeniu jednostki penitencjarnej.</w:t>
            </w:r>
          </w:p>
        </w:tc>
      </w:tr>
      <w:tr w:rsidR="00F64FBD" w:rsidRPr="00F64FBD" w14:paraId="7E3C8C3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C43E8A4"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0ACA7" w14:textId="77777777" w:rsidR="00F64FBD" w:rsidRPr="00F64FBD" w:rsidRDefault="00F64FBD" w:rsidP="00F64FBD">
            <w:pPr>
              <w:spacing w:before="60" w:after="60" w:line="240" w:lineRule="auto"/>
              <w:rPr>
                <w:rFonts w:ascii="Calibri" w:eastAsia="Calibri" w:hAnsi="Calibri" w:cs="Calibri"/>
                <w:b/>
                <w:bCs/>
                <w:lang w:eastAsia="pl-PL"/>
              </w:rPr>
            </w:pPr>
            <w:r w:rsidRPr="00F64FBD">
              <w:rPr>
                <w:rFonts w:ascii="Calibri" w:eastAsia="Calibri" w:hAnsi="Calibri" w:cs="Calibri"/>
                <w:bCs/>
                <w:lang w:eastAsia="pl-PL"/>
              </w:rPr>
              <w:t>Cel szczegółowy h) wspieranie aktywnego włączenia społecznego w celu promowania równości szans, niedyskryminacji i aktywnego uczestnictwa, oraz zwiększanie szans zatrudnienia, w szczególności grup w niekorzystnej sytuacji.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02C4AA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162 – Tabela 3: Wskaźniki rezultatu</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E3997AE"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Uwagi dotyczą danych wykazanych dla wspomnianego w pkt 1 tabeli wskaźnika rezultatu w rubrykach:</w:t>
            </w:r>
          </w:p>
          <w:p w14:paraId="527CB6F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Wartość bazowa lub wartość odniesienia – 28%</w:t>
            </w:r>
          </w:p>
          <w:p w14:paraId="158409E2"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Rok referencyjny: 2019</w:t>
            </w:r>
            <w:r w:rsidRPr="00F64FBD">
              <w:rPr>
                <w:rFonts w:ascii="Calibri" w:eastAsia="Calibri" w:hAnsi="Calibri" w:cs="Calibri"/>
                <w:bCs/>
                <w:lang w:eastAsia="pl-PL"/>
              </w:rPr>
              <w:tab/>
            </w:r>
          </w:p>
          <w:p w14:paraId="057BE903"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Cel końcowy (2029) – 28%</w:t>
            </w:r>
          </w:p>
          <w:p w14:paraId="7DA6DD9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Źródło danych – Badanie ewaluacyjne</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5910C2F"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Wartość bazowa lub wartość odniesienia – 51,89% (średnioroczny poziom zatrudnienia więźniów w 2020 r. wg danych Centralnego Zarządu Służby Więziennej)</w:t>
            </w:r>
          </w:p>
          <w:p w14:paraId="288D1E73"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Rok referencyjny: 2020</w:t>
            </w:r>
            <w:r w:rsidRPr="00F64FBD">
              <w:rPr>
                <w:rFonts w:ascii="Calibri" w:eastAsia="Calibri" w:hAnsi="Calibri" w:cs="Calibri"/>
                <w:bCs/>
                <w:lang w:eastAsia="pl-PL"/>
              </w:rPr>
              <w:tab/>
            </w:r>
          </w:p>
          <w:p w14:paraId="48D5DE2B"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Cel końcowy (2029) – 60%</w:t>
            </w:r>
          </w:p>
          <w:p w14:paraId="4FB900E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Źródło danych – dokumentacja sprawozdawcza sporządzana przez Służbę Więzienną</w:t>
            </w:r>
          </w:p>
        </w:tc>
        <w:tc>
          <w:tcPr>
            <w:tcW w:w="698" w:type="pct"/>
            <w:tcBorders>
              <w:top w:val="single" w:sz="4" w:space="0" w:color="000000"/>
              <w:left w:val="nil"/>
              <w:bottom w:val="single" w:sz="4" w:space="0" w:color="000000"/>
              <w:right w:val="single" w:sz="4" w:space="0" w:color="000000"/>
            </w:tcBorders>
            <w:vAlign w:val="center"/>
          </w:tcPr>
          <w:p w14:paraId="076432E7"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Zmiana nazwy wskaźnika rezultatu pozwoliłaby  dookreślić poziom wartości referencyjnej na poziomie 51,89% (średnioroczny poziom zatrudnienia więźniów w 2020 r. wg danych Centralnego Zarządu Służby Więziennej) oraz wartości docelowej odpowiednio 60%. </w:t>
            </w:r>
          </w:p>
          <w:p w14:paraId="2A017600" w14:textId="77777777" w:rsidR="00F64FBD" w:rsidRPr="00F64FBD" w:rsidRDefault="00F64FBD" w:rsidP="00F64FBD">
            <w:pPr>
              <w:spacing w:before="60" w:after="60" w:line="240" w:lineRule="auto"/>
              <w:rPr>
                <w:rFonts w:ascii="Calibri" w:eastAsia="Calibri" w:hAnsi="Calibri" w:cs="Calibri"/>
                <w:bCs/>
                <w:lang w:eastAsia="pl-PL"/>
              </w:rPr>
            </w:pPr>
            <w:r w:rsidRPr="00F64FBD">
              <w:rPr>
                <w:rFonts w:ascii="Calibri" w:eastAsia="Calibri" w:hAnsi="Calibri" w:cs="Calibri"/>
                <w:bCs/>
                <w:lang w:eastAsia="pl-PL"/>
              </w:rPr>
              <w:t xml:space="preserve">Natomiast w rubryce „Źródło danych” zasadnym byłoby wskazanie dokumentów sporządzanych w </w:t>
            </w:r>
            <w:r w:rsidRPr="00F64FBD">
              <w:rPr>
                <w:rFonts w:ascii="Calibri" w:eastAsia="Calibri" w:hAnsi="Calibri" w:cs="Calibri"/>
                <w:bCs/>
                <w:lang w:eastAsia="pl-PL"/>
              </w:rPr>
              <w:lastRenderedPageBreak/>
              <w:t>ramach działań sprawozdawczych Służby Więziennej prowadzonych na potrzeby i w ramach realizacji projektu.</w:t>
            </w:r>
          </w:p>
          <w:p w14:paraId="1518ACA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Cs/>
                <w:lang w:eastAsia="pl-PL"/>
              </w:rPr>
              <w:t>W ten sposób możliwe byłoby bieżące monitorowanie wspomnianego wskaźnika i szybkie podejmowanie ewentualnych koniecznych/potrzebnych działań naprawczych.</w:t>
            </w:r>
          </w:p>
        </w:tc>
        <w:tc>
          <w:tcPr>
            <w:tcW w:w="949" w:type="pct"/>
            <w:tcBorders>
              <w:top w:val="single" w:sz="4" w:space="0" w:color="000000"/>
              <w:left w:val="nil"/>
              <w:bottom w:val="single" w:sz="4" w:space="0" w:color="000000"/>
              <w:right w:val="single" w:sz="4" w:space="0" w:color="000000"/>
            </w:tcBorders>
          </w:tcPr>
          <w:p w14:paraId="6EA5380B" w14:textId="77777777" w:rsidR="00F64FBD" w:rsidRPr="00F64FBD" w:rsidRDefault="00F64FBD" w:rsidP="00F64FBD">
            <w:pPr>
              <w:spacing w:before="60" w:after="60" w:line="240" w:lineRule="auto"/>
              <w:rPr>
                <w:rFonts w:ascii="Calibri" w:eastAsia="Calibri" w:hAnsi="Calibri" w:cs="Calibri"/>
                <w:b/>
                <w:lang w:eastAsia="pl-PL"/>
              </w:rPr>
            </w:pPr>
            <w:r w:rsidRPr="00F64FBD">
              <w:rPr>
                <w:rFonts w:ascii="Calibri" w:eastAsia="Calibri" w:hAnsi="Calibri" w:cs="Calibri"/>
                <w:b/>
                <w:lang w:eastAsia="pl-PL"/>
              </w:rPr>
              <w:lastRenderedPageBreak/>
              <w:t>Wyjaśnienie</w:t>
            </w:r>
          </w:p>
          <w:p w14:paraId="5363FDF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nawiązaniu do odpowiedzi na poprzednią uwagę, MFiPR proponuje pozostawienie zaproponowanego brzmienia wskaźnika. </w:t>
            </w:r>
          </w:p>
          <w:p w14:paraId="3E131C9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Wartość referencyjna i docelowa została określona na podstawie badania dla wspólnych wskaźników długoterminowych dla PI 9i w PO WER. Przewidujemy, że będzie on mierzony na podstawie badania ewaluacyjnego.</w:t>
            </w:r>
          </w:p>
        </w:tc>
      </w:tr>
    </w:tbl>
    <w:p w14:paraId="7327E74D" w14:textId="77777777" w:rsidR="00F64FBD" w:rsidRDefault="00F64FBD"/>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2BD1F290"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DF11920"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5DE853"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EA680C3"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4A66CB0"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FA49074"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57467700"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Uzasadnienie</w:t>
            </w:r>
          </w:p>
        </w:tc>
        <w:tc>
          <w:tcPr>
            <w:tcW w:w="949" w:type="pct"/>
            <w:tcBorders>
              <w:top w:val="single" w:sz="4" w:space="0" w:color="000000"/>
              <w:left w:val="nil"/>
              <w:bottom w:val="single" w:sz="4" w:space="0" w:color="000000"/>
              <w:right w:val="single" w:sz="4" w:space="0" w:color="000000"/>
            </w:tcBorders>
          </w:tcPr>
          <w:p w14:paraId="45501211"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Stanowisko IZ FERS</w:t>
            </w:r>
          </w:p>
        </w:tc>
      </w:tr>
      <w:tr w:rsidR="00F64FBD" w:rsidRPr="00F64FBD" w14:paraId="0833044D" w14:textId="77777777" w:rsidTr="00F64FBD">
        <w:trPr>
          <w:trHeight w:val="375"/>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305356BB" w14:textId="77777777" w:rsidR="00F64FBD" w:rsidRPr="00F64FBD" w:rsidRDefault="00F64FBD" w:rsidP="00F64FBD">
            <w:pPr>
              <w:spacing w:before="60" w:after="60" w:line="240" w:lineRule="auto"/>
              <w:jc w:val="center"/>
              <w:rPr>
                <w:rFonts w:ascii="Calibri" w:eastAsia="Calibri" w:hAnsi="Calibri" w:cs="Calibri"/>
                <w:b/>
                <w:sz w:val="24"/>
                <w:szCs w:val="24"/>
                <w:lang w:eastAsia="pl-PL"/>
              </w:rPr>
            </w:pPr>
            <w:r w:rsidRPr="00F64FBD">
              <w:rPr>
                <w:rFonts w:ascii="Calibri" w:eastAsia="Calibri" w:hAnsi="Calibri" w:cs="Calibri"/>
                <w:b/>
                <w:sz w:val="24"/>
                <w:szCs w:val="24"/>
                <w:lang w:eastAsia="pl-PL"/>
              </w:rPr>
              <w:t>Ministerstwo Rodziny i Polityki Społecznej</w:t>
            </w:r>
          </w:p>
        </w:tc>
      </w:tr>
      <w:tr w:rsidR="00F64FBD" w:rsidRPr="00F64FBD" w14:paraId="1EB255BC"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838B293"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77883" w14:textId="77777777" w:rsidR="00F64FBD" w:rsidRPr="00F64FBD" w:rsidRDefault="00F64FBD" w:rsidP="00F64FBD">
            <w:pPr>
              <w:spacing w:before="60" w:after="60" w:line="240" w:lineRule="auto"/>
              <w:rPr>
                <w:rFonts w:ascii="Calibri" w:eastAsia="Calibri" w:hAnsi="Calibri" w:cs="Calibri"/>
                <w:noProof/>
                <w:lang w:eastAsia="pl-PL"/>
              </w:rPr>
            </w:pPr>
            <w:r w:rsidRPr="00F64FBD">
              <w:rPr>
                <w:rFonts w:ascii="Calibri" w:eastAsia="Calibri" w:hAnsi="Calibri" w:cs="Calibri"/>
                <w:noProof/>
                <w:lang w:eastAsia="pl-PL"/>
              </w:rPr>
              <w:t>1. Strategia programu: główne wyzwania w zakresie rozwoju oraz działania podejmowane w ramach polityki</w:t>
            </w:r>
          </w:p>
          <w:p w14:paraId="5F46FB86" w14:textId="77777777" w:rsidR="00F64FBD" w:rsidRPr="00F64FBD" w:rsidRDefault="00F64FBD" w:rsidP="00F64FBD">
            <w:pPr>
              <w:spacing w:before="60" w:after="60" w:line="240" w:lineRule="auto"/>
              <w:rPr>
                <w:rFonts w:ascii="Calibri" w:eastAsia="Times New Roman" w:hAnsi="Calibri" w:cs="Calibri"/>
                <w:b/>
                <w:bCs/>
                <w:lang w:eastAsia="pl-PL"/>
              </w:rPr>
            </w:pPr>
            <w:r w:rsidRPr="00F64FBD">
              <w:rPr>
                <w:rFonts w:ascii="Calibri" w:eastAsia="Calibri" w:hAnsi="Calibri" w:cs="Calibri"/>
                <w:lang w:eastAsia="pl-PL"/>
              </w:rPr>
              <w:lastRenderedPageBreak/>
              <w:t>(…) Stopa bezrobocia w styczniu 2021 r. była najniższa w UE (3,3% PL, 7,3%  UE, za EUROSTAT), to analiza aktywności zawodowej różnych grup wskazuje znaczne zróżnicowanie.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12C3DE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10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594F111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Proponuje się przeredagowanie cytowanego zdania, ponieważ w obecnym kształcie jest niejednoznaczne </w:t>
            </w:r>
          </w:p>
          <w:p w14:paraId="49509C11" w14:textId="77777777" w:rsidR="00F64FBD" w:rsidRPr="00F64FBD" w:rsidRDefault="00F64FBD" w:rsidP="00F64FBD">
            <w:pPr>
              <w:spacing w:before="60" w:after="60" w:line="240" w:lineRule="auto"/>
              <w:jc w:val="both"/>
              <w:rPr>
                <w:rFonts w:ascii="Calibri" w:eastAsia="Times New Roman" w:hAnsi="Calibri" w:cs="Calibri"/>
                <w:lang w:eastAsia="pl-PL"/>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4800ECB" w14:textId="77777777" w:rsidR="00F64FBD" w:rsidRPr="00F64FBD" w:rsidRDefault="00F64FBD" w:rsidP="00F64FBD">
            <w:pPr>
              <w:spacing w:before="60" w:after="60" w:line="240" w:lineRule="auto"/>
              <w:rPr>
                <w:rFonts w:ascii="Calibri" w:eastAsia="Times New Roman" w:hAnsi="Calibri" w:cs="Calibri"/>
                <w:lang w:eastAsia="pl-PL"/>
              </w:rPr>
            </w:pPr>
            <w:r w:rsidRPr="00F64FBD">
              <w:rPr>
                <w:rFonts w:ascii="Calibri" w:eastAsia="Calibri" w:hAnsi="Calibri" w:cs="Calibri"/>
                <w:lang w:eastAsia="pl-PL"/>
              </w:rPr>
              <w:t xml:space="preserve">Stopa bezrobocia w styczniu 2021 r. była najniższa w UE (3,3% PL, 7,3%  UE, za EUROSTAT), natomiast analiza aktywności zawodowej różnych grup wskazuje na jej znaczne zróżnicowanie </w:t>
            </w:r>
            <w:r w:rsidRPr="00F64FBD">
              <w:rPr>
                <w:rFonts w:ascii="Calibri" w:eastAsia="Calibri" w:hAnsi="Calibri" w:cs="Calibri"/>
                <w:b/>
                <w:lang w:eastAsia="pl-PL"/>
              </w:rPr>
              <w:t xml:space="preserve">w ramach </w:t>
            </w:r>
            <w:r w:rsidRPr="00F64FBD">
              <w:rPr>
                <w:rFonts w:ascii="Calibri" w:eastAsia="Calibri" w:hAnsi="Calibri" w:cs="Calibri"/>
                <w:b/>
                <w:lang w:eastAsia="pl-PL"/>
              </w:rPr>
              <w:lastRenderedPageBreak/>
              <w:t>poszczególnych grup zawodowych.</w:t>
            </w:r>
            <w:r w:rsidRPr="00F64FBD">
              <w:rPr>
                <w:rFonts w:ascii="Calibri" w:eastAsia="Calibri" w:hAnsi="Calibri" w:cs="Calibri"/>
                <w:lang w:eastAsia="pl-PL"/>
              </w:rPr>
              <w:t xml:space="preserve"> </w:t>
            </w:r>
          </w:p>
        </w:tc>
        <w:tc>
          <w:tcPr>
            <w:tcW w:w="698" w:type="pct"/>
            <w:tcBorders>
              <w:top w:val="single" w:sz="4" w:space="0" w:color="000000"/>
              <w:left w:val="nil"/>
              <w:bottom w:val="single" w:sz="4" w:space="0" w:color="000000"/>
              <w:right w:val="single" w:sz="4" w:space="0" w:color="000000"/>
            </w:tcBorders>
            <w:vAlign w:val="center"/>
          </w:tcPr>
          <w:p w14:paraId="2FC45AB0" w14:textId="77777777" w:rsidR="00F64FBD" w:rsidRPr="00F64FBD" w:rsidRDefault="00F64FBD" w:rsidP="00F64FBD">
            <w:pPr>
              <w:spacing w:before="60" w:after="60" w:line="240" w:lineRule="auto"/>
              <w:rPr>
                <w:rFonts w:ascii="Calibri" w:eastAsia="Times New Roman" w:hAnsi="Calibri" w:cs="Calibri"/>
                <w:lang w:eastAsia="pl-PL"/>
              </w:rPr>
            </w:pPr>
            <w:r w:rsidRPr="00F64FBD">
              <w:rPr>
                <w:rFonts w:ascii="Calibri" w:eastAsia="Calibri" w:hAnsi="Calibri" w:cs="Calibri"/>
                <w:lang w:eastAsia="pl-PL"/>
              </w:rPr>
              <w:lastRenderedPageBreak/>
              <w:t xml:space="preserve">Zapis jest niejednoznaczny. Wydaje się, że jego intencją jest wskazanie, iż stopa bezrobocia/ poziom aktywności zawodowej jest różny w przypadku </w:t>
            </w:r>
            <w:r w:rsidRPr="00F64FBD">
              <w:rPr>
                <w:rFonts w:ascii="Calibri" w:eastAsia="Calibri" w:hAnsi="Calibri" w:cs="Calibri"/>
                <w:lang w:eastAsia="pl-PL"/>
              </w:rPr>
              <w:lastRenderedPageBreak/>
              <w:t>różnych grup zawodowych lub wiekowych.</w:t>
            </w:r>
          </w:p>
        </w:tc>
        <w:tc>
          <w:tcPr>
            <w:tcW w:w="949" w:type="pct"/>
            <w:tcBorders>
              <w:top w:val="single" w:sz="4" w:space="0" w:color="000000"/>
              <w:left w:val="nil"/>
              <w:bottom w:val="single" w:sz="4" w:space="0" w:color="000000"/>
              <w:right w:val="single" w:sz="4" w:space="0" w:color="000000"/>
            </w:tcBorders>
          </w:tcPr>
          <w:p w14:paraId="1AD7DCB8"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uwzględniona</w:t>
            </w:r>
          </w:p>
          <w:p w14:paraId="663B3CF5" w14:textId="77777777" w:rsidR="00F64FBD" w:rsidRPr="00F64FBD" w:rsidRDefault="00F64FBD" w:rsidP="00F64FBD">
            <w:pPr>
              <w:spacing w:before="60" w:after="60" w:line="240" w:lineRule="auto"/>
              <w:rPr>
                <w:rFonts w:ascii="Calibri" w:eastAsia="Calibri" w:hAnsi="Calibri" w:cs="Calibri"/>
                <w:sz w:val="24"/>
                <w:szCs w:val="24"/>
                <w:lang w:eastAsia="pl-PL"/>
              </w:rPr>
            </w:pPr>
          </w:p>
          <w:p w14:paraId="099E731A"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xml:space="preserve">Różnice w aktywności zawodowej nie dotyczą grup zawodowych, ale odnoszą się do kategorii takich jak np. wiek, płeć </w:t>
            </w:r>
            <w:r w:rsidRPr="00F64FBD">
              <w:rPr>
                <w:rFonts w:ascii="Calibri" w:eastAsia="Calibri" w:hAnsi="Calibri" w:cs="Calibri"/>
                <w:sz w:val="24"/>
                <w:szCs w:val="24"/>
                <w:lang w:eastAsia="pl-PL"/>
              </w:rPr>
              <w:lastRenderedPageBreak/>
              <w:t xml:space="preserve">– co jest omawiane w dokumencie. </w:t>
            </w:r>
          </w:p>
        </w:tc>
      </w:tr>
      <w:tr w:rsidR="00F64FBD" w:rsidRPr="00F64FBD" w14:paraId="0E368C0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A8FC3FF"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ED80B" w14:textId="77777777" w:rsidR="00F64FBD" w:rsidRPr="00F64FBD" w:rsidRDefault="00F64FBD" w:rsidP="00F64FBD">
            <w:pPr>
              <w:spacing w:before="60" w:after="60" w:line="240" w:lineRule="auto"/>
              <w:rPr>
                <w:rFonts w:ascii="Calibri" w:eastAsia="Calibri" w:hAnsi="Calibri" w:cs="Calibri"/>
                <w:noProof/>
                <w:lang w:eastAsia="pl-PL"/>
              </w:rPr>
            </w:pPr>
            <w:r w:rsidRPr="00F64FBD">
              <w:rPr>
                <w:rFonts w:ascii="Calibri" w:eastAsia="Calibri" w:hAnsi="Calibri" w:cs="Calibri"/>
                <w:lang w:eastAsia="pl-PL"/>
              </w:rPr>
              <w:t>Część pn. „Równe szanse dla osób z niepełnosprawnościami”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992DFA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29A283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Niewłaściwie przywołana nazwa dokumentu oraz niepełne dane w zdaniu:</w:t>
            </w:r>
          </w:p>
          <w:p w14:paraId="6F04873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„Strategia na rzecz osób z niepełnosprawnościami 2020–2030 wskazuje za cel wzrost aktywności zawodowej osób niepełnosprawnych do 36% w roku 2030.”</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BC4114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„Strategia na rzecz Osób z Niepełnosprawnościami </w:t>
            </w:r>
            <w:r w:rsidRPr="00F64FBD">
              <w:rPr>
                <w:rFonts w:ascii="Calibri" w:eastAsia="Calibri" w:hAnsi="Calibri" w:cs="Calibri"/>
                <w:b/>
                <w:lang w:eastAsia="pl-PL"/>
              </w:rPr>
              <w:t>2021</w:t>
            </w:r>
            <w:r w:rsidRPr="00F64FBD">
              <w:rPr>
                <w:rFonts w:ascii="Calibri" w:eastAsia="Calibri" w:hAnsi="Calibri" w:cs="Calibri"/>
                <w:lang w:eastAsia="pl-PL"/>
              </w:rPr>
              <w:t xml:space="preserve">–2030 wskazuje za cel wzrost aktywności zawodowej osób niepełnosprawnych do </w:t>
            </w:r>
            <w:r w:rsidRPr="00F64FBD">
              <w:rPr>
                <w:rFonts w:ascii="Calibri" w:eastAsia="Calibri" w:hAnsi="Calibri" w:cs="Calibri"/>
                <w:b/>
                <w:lang w:eastAsia="pl-PL"/>
              </w:rPr>
              <w:t>45%</w:t>
            </w:r>
            <w:r w:rsidRPr="00F64FBD">
              <w:rPr>
                <w:rFonts w:ascii="Calibri" w:eastAsia="Calibri" w:hAnsi="Calibri" w:cs="Calibri"/>
                <w:lang w:eastAsia="pl-PL"/>
              </w:rPr>
              <w:t xml:space="preserve"> w roku 2030. </w:t>
            </w:r>
            <w:r w:rsidRPr="00F64FBD">
              <w:rPr>
                <w:rFonts w:ascii="Calibri" w:eastAsia="Calibri" w:hAnsi="Calibri" w:cs="Calibri"/>
                <w:b/>
                <w:lang w:eastAsia="pl-PL"/>
              </w:rPr>
              <w:t>Uściślając, przewidywana wartość współczynnika aktywności zawodowej osób niepełnosprawnych w wieku produkcyjnym w 2030 r. wynosi 45%, zaś wskaźnika zatrudnienia 40%.”</w:t>
            </w:r>
            <w:r w:rsidRPr="00F64FBD">
              <w:rPr>
                <w:rFonts w:ascii="Calibri" w:eastAsia="Calibri" w:hAnsi="Calibri" w:cs="Calibri"/>
                <w:lang w:eastAsia="pl-PL"/>
              </w:rPr>
              <w:t xml:space="preserve"> </w:t>
            </w:r>
          </w:p>
        </w:tc>
        <w:tc>
          <w:tcPr>
            <w:tcW w:w="698" w:type="pct"/>
            <w:tcBorders>
              <w:top w:val="single" w:sz="4" w:space="0" w:color="000000"/>
              <w:left w:val="nil"/>
              <w:bottom w:val="single" w:sz="4" w:space="0" w:color="000000"/>
              <w:right w:val="single" w:sz="4" w:space="0" w:color="000000"/>
            </w:tcBorders>
            <w:vAlign w:val="center"/>
          </w:tcPr>
          <w:p w14:paraId="4BD8193A" w14:textId="77777777" w:rsidR="00F64FBD" w:rsidRPr="00F64FBD" w:rsidRDefault="00F64FBD" w:rsidP="00F64FBD">
            <w:pPr>
              <w:spacing w:before="60" w:after="120" w:line="240" w:lineRule="auto"/>
              <w:rPr>
                <w:rFonts w:ascii="Calibri" w:eastAsia="Calibri" w:hAnsi="Calibri" w:cs="Calibri"/>
                <w:lang w:eastAsia="pl-PL"/>
              </w:rPr>
            </w:pPr>
            <w:r w:rsidRPr="00F64FBD">
              <w:rPr>
                <w:rFonts w:ascii="Calibri" w:eastAsia="Calibri" w:hAnsi="Calibri" w:cs="Calibri"/>
                <w:lang w:eastAsia="pl-PL"/>
              </w:rPr>
              <w:t xml:space="preserve">Uchwała nr 27 Rady Ministrów z dnia 16 lutego 2021 r. w sprawie przyjęcia dokumentu Strategia na rzecz Osób z Niepełnosprawnościami 2021–2030 (M.P. poz. 218) (https://dziennikustaw.gov.pl/MP/rok/2021/pozycja/218). Uchwała weszła w życie po upływie 14 dni od ogłoszenia. </w:t>
            </w:r>
          </w:p>
          <w:p w14:paraId="3C4C9BA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Strategii podano wartości wskaźników </w:t>
            </w:r>
            <w:r w:rsidRPr="00F64FBD">
              <w:rPr>
                <w:rFonts w:ascii="Calibri" w:eastAsia="Calibri" w:hAnsi="Calibri" w:cs="Calibri"/>
                <w:lang w:eastAsia="pl-PL"/>
              </w:rPr>
              <w:lastRenderedPageBreak/>
              <w:t>docelowe dla 2030 r.: współczynnika aktywności zawodowej osób niepełnosprawnych w wieku produkcyjnym - 45% i wskaźnika zatrudnienia osób niepełnosprawnych w wieku produkcyjnym 40%.</w:t>
            </w:r>
          </w:p>
        </w:tc>
        <w:tc>
          <w:tcPr>
            <w:tcW w:w="949" w:type="pct"/>
            <w:tcBorders>
              <w:top w:val="single" w:sz="4" w:space="0" w:color="000000"/>
              <w:left w:val="nil"/>
              <w:bottom w:val="single" w:sz="4" w:space="0" w:color="000000"/>
              <w:right w:val="single" w:sz="4" w:space="0" w:color="000000"/>
            </w:tcBorders>
          </w:tcPr>
          <w:p w14:paraId="61FBA6B0"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uwzględniona</w:t>
            </w:r>
          </w:p>
        </w:tc>
      </w:tr>
      <w:tr w:rsidR="00F64FBD" w:rsidRPr="00F64FBD" w14:paraId="5452BF2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DA78797"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09A6E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Część pn. „Równe szanse dla osób z niepełnosprawnościami”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054360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9AA2D4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Należy wykreślić zdania: "System orzekania o niepełnosprawności w Polsce jest skomplikowany i nie gwarantuje bezstronności. Standardy w oparciu o które wydawane są orzeczenia mogą się różnić w różnych zespołach orzekających."</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09791C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Proponuje się zastąpienie zdaniem:</w:t>
            </w:r>
          </w:p>
          <w:p w14:paraId="51C02D6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 uwagi na to, iż system orzeczniczy w Polsce nie stanowi skonsolidowanego systemu, a orzekanie dla celów </w:t>
            </w:r>
            <w:proofErr w:type="spellStart"/>
            <w:r w:rsidRPr="00F64FBD">
              <w:rPr>
                <w:rFonts w:ascii="Calibri" w:eastAsia="Calibri" w:hAnsi="Calibri" w:cs="Calibri"/>
                <w:lang w:eastAsia="pl-PL"/>
              </w:rPr>
              <w:t>pozarentowych</w:t>
            </w:r>
            <w:proofErr w:type="spellEnd"/>
            <w:r w:rsidRPr="00F64FBD">
              <w:rPr>
                <w:rFonts w:ascii="Calibri" w:eastAsia="Calibri" w:hAnsi="Calibri" w:cs="Calibri"/>
                <w:lang w:eastAsia="pl-PL"/>
              </w:rPr>
              <w:t>, rentowych oraz edukacyjnych odbywa się na podstawie różnych regulacji, uzasadnione jest stworzenie spójnego i jednolitego systemu."</w:t>
            </w:r>
          </w:p>
        </w:tc>
        <w:tc>
          <w:tcPr>
            <w:tcW w:w="698" w:type="pct"/>
            <w:tcBorders>
              <w:top w:val="single" w:sz="4" w:space="0" w:color="000000"/>
              <w:left w:val="nil"/>
              <w:bottom w:val="single" w:sz="4" w:space="0" w:color="000000"/>
              <w:right w:val="single" w:sz="4" w:space="0" w:color="000000"/>
            </w:tcBorders>
            <w:vAlign w:val="center"/>
          </w:tcPr>
          <w:p w14:paraId="54998A8D" w14:textId="77777777" w:rsidR="00F64FBD" w:rsidRPr="00F64FBD" w:rsidRDefault="00F64FBD" w:rsidP="00F64FBD">
            <w:pPr>
              <w:spacing w:before="60" w:after="120" w:line="240" w:lineRule="auto"/>
              <w:rPr>
                <w:rFonts w:ascii="Calibri" w:eastAsia="Calibri" w:hAnsi="Calibri" w:cs="Calibri"/>
                <w:lang w:eastAsia="pl-PL"/>
              </w:rPr>
            </w:pPr>
            <w:r w:rsidRPr="00F64FBD">
              <w:rPr>
                <w:rFonts w:ascii="Calibri" w:eastAsia="Calibri" w:hAnsi="Calibri" w:cs="Calibri"/>
                <w:lang w:eastAsia="pl-PL"/>
              </w:rPr>
              <w:t>Modyfikacja nieprecyzyjnego sformułowania.</w:t>
            </w:r>
          </w:p>
        </w:tc>
        <w:tc>
          <w:tcPr>
            <w:tcW w:w="949" w:type="pct"/>
            <w:tcBorders>
              <w:top w:val="single" w:sz="4" w:space="0" w:color="000000"/>
              <w:left w:val="nil"/>
              <w:bottom w:val="single" w:sz="4" w:space="0" w:color="000000"/>
              <w:right w:val="single" w:sz="4" w:space="0" w:color="000000"/>
            </w:tcBorders>
          </w:tcPr>
          <w:p w14:paraId="21651DE3"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Uwaga uwzględniona</w:t>
            </w:r>
          </w:p>
          <w:p w14:paraId="3F385F10" w14:textId="77777777" w:rsidR="00F64FBD" w:rsidRPr="00F64FBD" w:rsidRDefault="00F64FBD" w:rsidP="00F64FBD">
            <w:pPr>
              <w:spacing w:before="60" w:after="60" w:line="240" w:lineRule="auto"/>
              <w:rPr>
                <w:rFonts w:ascii="Calibri" w:eastAsia="Calibri" w:hAnsi="Calibri" w:cs="Calibri"/>
                <w:sz w:val="24"/>
                <w:szCs w:val="24"/>
                <w:lang w:eastAsia="pl-PL"/>
              </w:rPr>
            </w:pPr>
          </w:p>
          <w:p w14:paraId="70A3BB3B"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Fragment zostanie zmodyfikowany. Modyfikacja zostanie w większym stopniu dostosowana do zasad prostego języka.</w:t>
            </w:r>
          </w:p>
        </w:tc>
      </w:tr>
      <w:tr w:rsidR="00F64FBD" w:rsidRPr="00F64FBD" w14:paraId="2FF50DB5"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57BB9E6"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75CA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 Priorytety</w:t>
            </w:r>
          </w:p>
          <w:p w14:paraId="27CA8A6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2.1.1 Priorytet I Lepsze polityki dla rozwoju społecznego</w:t>
            </w:r>
          </w:p>
          <w:p w14:paraId="202C3E2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Cel szczegółowy b)</w:t>
            </w:r>
          </w:p>
          <w:p w14:paraId="5C59228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Powiązane rodzaje działań: 2</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28D7B8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55-56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8C849D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Uwzględnienie w typie działania nr 2 pracowników Ochotniczych Hufców Pracy.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6C4F97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„2. Rozwój kwalifikacji i kompetencji pracowników </w:t>
            </w:r>
            <w:r w:rsidRPr="00F64FBD">
              <w:rPr>
                <w:rFonts w:ascii="Calibri" w:eastAsia="Calibri" w:hAnsi="Calibri" w:cs="Calibri"/>
                <w:b/>
                <w:lang w:eastAsia="pl-PL"/>
              </w:rPr>
              <w:t>instytucji rynku pracy</w:t>
            </w:r>
            <w:r w:rsidRPr="00F64FBD">
              <w:rPr>
                <w:rFonts w:ascii="Calibri" w:eastAsia="Calibri" w:hAnsi="Calibri" w:cs="Calibri"/>
                <w:lang w:eastAsia="pl-PL"/>
              </w:rPr>
              <w:t xml:space="preserve"> w zakresie profesjonalizacji wsparcia świadczonego na rzecz osób będących w szczególnie trudnej sytuacji na rynku pracy.</w:t>
            </w:r>
          </w:p>
          <w:p w14:paraId="2DA2636E" w14:textId="77777777" w:rsidR="00F64FBD" w:rsidRPr="00F64FBD" w:rsidRDefault="00F64FBD" w:rsidP="00F64FBD">
            <w:pPr>
              <w:spacing w:before="60" w:after="60" w:line="240" w:lineRule="auto"/>
              <w:rPr>
                <w:rFonts w:ascii="Calibri" w:eastAsia="Calibri" w:hAnsi="Calibri" w:cs="Calibri"/>
                <w:lang w:eastAsia="pl-PL"/>
              </w:rPr>
            </w:pPr>
          </w:p>
          <w:p w14:paraId="49CD44B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Wsparciem zostaną objęci pracownicy publicznych służb zatrudnienia </w:t>
            </w:r>
            <w:r w:rsidRPr="00F64FBD">
              <w:rPr>
                <w:rFonts w:ascii="Calibri" w:eastAsia="Calibri" w:hAnsi="Calibri" w:cs="Calibri"/>
                <w:b/>
                <w:lang w:eastAsia="pl-PL"/>
              </w:rPr>
              <w:t>oraz Ochotniczych Hufców Pracy</w:t>
            </w:r>
            <w:r w:rsidRPr="00F64FBD">
              <w:rPr>
                <w:rFonts w:ascii="Calibri" w:eastAsia="Calibri" w:hAnsi="Calibri" w:cs="Calibri"/>
                <w:lang w:eastAsia="pl-PL"/>
              </w:rPr>
              <w:t xml:space="preserve"> odpowiedzialni za tworzenie polityki zatrudnieniowej dla osób będących w szczególnie trudnej sytuacji na rynku pracy oraz bezpośrednio udzielający wsparcia osobom z tych grup docelowych.”</w:t>
            </w:r>
          </w:p>
        </w:tc>
        <w:tc>
          <w:tcPr>
            <w:tcW w:w="698" w:type="pct"/>
            <w:tcBorders>
              <w:top w:val="single" w:sz="4" w:space="0" w:color="000000"/>
              <w:left w:val="nil"/>
              <w:bottom w:val="single" w:sz="4" w:space="0" w:color="000000"/>
              <w:right w:val="single" w:sz="4" w:space="0" w:color="000000"/>
            </w:tcBorders>
            <w:vAlign w:val="center"/>
          </w:tcPr>
          <w:p w14:paraId="62D1B41C" w14:textId="77777777" w:rsidR="00F64FBD" w:rsidRPr="00F64FBD" w:rsidRDefault="00F64FBD" w:rsidP="00F64FBD">
            <w:pPr>
              <w:spacing w:before="60" w:after="120" w:line="240" w:lineRule="auto"/>
              <w:rPr>
                <w:rFonts w:ascii="Calibri" w:eastAsia="Calibri" w:hAnsi="Calibri" w:cs="Calibri"/>
                <w:lang w:eastAsia="pl-PL"/>
              </w:rPr>
            </w:pPr>
            <w:r w:rsidRPr="00F64FBD">
              <w:rPr>
                <w:rFonts w:ascii="Calibri" w:eastAsia="Calibri" w:hAnsi="Calibri" w:cs="Calibri"/>
                <w:lang w:eastAsia="pl-PL"/>
              </w:rPr>
              <w:lastRenderedPageBreak/>
              <w:t xml:space="preserve">W ocenie MRiPS (popartej wynikami pogłębionych konsultacji  z przedstawicielami KG OHP)  w niniejszym typie </w:t>
            </w:r>
            <w:r w:rsidRPr="00F64FBD">
              <w:rPr>
                <w:rFonts w:ascii="Calibri" w:eastAsia="Calibri" w:hAnsi="Calibri" w:cs="Calibri"/>
                <w:lang w:eastAsia="pl-PL"/>
              </w:rPr>
              <w:lastRenderedPageBreak/>
              <w:t>operacji należy uwzględnić również kadrę OHP. Wdrożenie standardu wsparcia uczestników OHP oraz klientów zewnętrznych planowane jest na wszystkich poziomach działalności OHP poprzez przeszkolenie ok. 2000 pracowników w tym zakresie. Szkolenie pracowników będzie obejmowało 2 formuły: kursową i studiów podyplomowych, w proporcji 80%/20% (1600 osób/400 osób).</w:t>
            </w:r>
          </w:p>
        </w:tc>
        <w:tc>
          <w:tcPr>
            <w:tcW w:w="949" w:type="pct"/>
            <w:tcBorders>
              <w:top w:val="single" w:sz="4" w:space="0" w:color="000000"/>
              <w:left w:val="nil"/>
              <w:bottom w:val="single" w:sz="4" w:space="0" w:color="000000"/>
              <w:right w:val="single" w:sz="4" w:space="0" w:color="000000"/>
            </w:tcBorders>
          </w:tcPr>
          <w:p w14:paraId="21F786A4"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uwzględniona</w:t>
            </w:r>
          </w:p>
        </w:tc>
      </w:tr>
      <w:tr w:rsidR="00F64FBD" w:rsidRPr="00F64FBD" w14:paraId="428DB798"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71BA135"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0460E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2.1.1.2.1. Interwencje w ramach Funduszy</w:t>
            </w:r>
          </w:p>
          <w:p w14:paraId="0506079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1.</w:t>
            </w:r>
            <w:r w:rsidRPr="00F64FBD">
              <w:rPr>
                <w:rFonts w:ascii="Calibri" w:eastAsia="Calibri" w:hAnsi="Calibri" w:cs="Calibri"/>
                <w:lang w:eastAsia="pl-PL"/>
              </w:rPr>
              <w:tab/>
              <w:t xml:space="preserve">Strategiczna koordynacja </w:t>
            </w:r>
            <w:r w:rsidRPr="00F64FBD">
              <w:rPr>
                <w:rFonts w:ascii="Calibri" w:eastAsia="Calibri" w:hAnsi="Calibri" w:cs="Calibri"/>
                <w:lang w:eastAsia="pl-PL"/>
              </w:rPr>
              <w:lastRenderedPageBreak/>
              <w:t>wsparcia dla grup społecznych szczególnie wrażliwych na rynku pracy (osoby młode i długotrwale bezrobotni) poprzez wypracowanie standardów wsparcia klientów PSZ, systemu monitorowania ich losów, realizację działań informacyjnych i in.</w:t>
            </w:r>
          </w:p>
          <w:p w14:paraId="535DC98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Jak wskazano w Umowie Partnerstwa i części diagnostycznej Programu grupą wymagającą szczególnego wsparcia na rynku pracy są osoby młode, które mocno ucierpiały w wyniku pandemii COVID 19 oraz osoby długotrwale bezrobotne. Na poziomie krajowym niezbędne jest zapewnienie </w:t>
            </w:r>
            <w:r w:rsidRPr="00F64FBD">
              <w:rPr>
                <w:rFonts w:ascii="Calibri" w:eastAsia="Calibri" w:hAnsi="Calibri" w:cs="Calibri"/>
                <w:lang w:eastAsia="pl-PL"/>
              </w:rPr>
              <w:lastRenderedPageBreak/>
              <w:t>koordynacji  wsparcia skierowanego do osób młodych do 29 roku życia w ramach wdrażania Gwarancji dla Młodzieży i wsparcia dla osób długotrwale bezrobotnych, w tym ze szczególnym uwzględnieniem we wszystkich planowanych działaniach perspektywy osób z niepełnosprawnościami.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009172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56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7CB496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Propozycja usunięcia fragmentu: „w tym ze szczególnym uwzględnieniem we wszystkich planowanych działaniach perspektywy </w:t>
            </w:r>
            <w:r w:rsidRPr="00F64FBD">
              <w:rPr>
                <w:rFonts w:ascii="Calibri" w:eastAsia="Calibri" w:hAnsi="Calibri" w:cs="Calibri"/>
                <w:lang w:eastAsia="pl-PL"/>
              </w:rPr>
              <w:lastRenderedPageBreak/>
              <w:t>osób z niepełnosprawnościami.”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CCCD54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2.1.1.2.1. Interwencje w ramach Funduszy</w:t>
            </w:r>
          </w:p>
          <w:p w14:paraId="791E05B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w:t>
            </w:r>
            <w:r w:rsidRPr="00F64FBD">
              <w:rPr>
                <w:rFonts w:ascii="Calibri" w:eastAsia="Calibri" w:hAnsi="Calibri" w:cs="Calibri"/>
                <w:lang w:eastAsia="pl-PL"/>
              </w:rPr>
              <w:tab/>
              <w:t xml:space="preserve">Strategiczna koordynacja wsparcia dla grup społecznych szczególnie </w:t>
            </w:r>
            <w:r w:rsidRPr="00F64FBD">
              <w:rPr>
                <w:rFonts w:ascii="Calibri" w:eastAsia="Calibri" w:hAnsi="Calibri" w:cs="Calibri"/>
                <w:lang w:eastAsia="pl-PL"/>
              </w:rPr>
              <w:lastRenderedPageBreak/>
              <w:t>wrażliwych na rynku pracy (osoby młode i długotrwale bezrobotni) poprzez wypracowanie standardów wsparcia klientów PSZ, systemu monitorowania ich losów, realizację działań informacyjnych i in.</w:t>
            </w:r>
          </w:p>
          <w:p w14:paraId="0FCE14E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Jak wskazano w Umowie Partnerstwa i części diagnostycznej Programu grupą wymagającą szczególnego wsparcia na rynku pracy są osoby młode, które mocno ucierpiały w wyniku pandemii COVID 19 oraz osoby długotrwale bezrobotne. Na poziomie krajowym niezbędne jest zapewnienie koordynacji  wsparcia skierowanego do osób młodych do 29 roku życia w ramach wdrażania Gwarancji dla Młodzieży i wsparcia dla osób długotrwale bezrobotnych.</w:t>
            </w:r>
          </w:p>
        </w:tc>
        <w:tc>
          <w:tcPr>
            <w:tcW w:w="698" w:type="pct"/>
            <w:tcBorders>
              <w:top w:val="single" w:sz="4" w:space="0" w:color="000000"/>
              <w:left w:val="nil"/>
              <w:bottom w:val="single" w:sz="4" w:space="0" w:color="000000"/>
              <w:right w:val="single" w:sz="4" w:space="0" w:color="000000"/>
            </w:tcBorders>
            <w:vAlign w:val="center"/>
          </w:tcPr>
          <w:p w14:paraId="70057AA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 xml:space="preserve">- Perspektywa </w:t>
            </w:r>
            <w:proofErr w:type="spellStart"/>
            <w:r w:rsidRPr="00F64FBD">
              <w:rPr>
                <w:rFonts w:ascii="Calibri" w:eastAsia="Calibri" w:hAnsi="Calibri" w:cs="Calibri"/>
                <w:lang w:eastAsia="pl-PL"/>
              </w:rPr>
              <w:t>OzN</w:t>
            </w:r>
            <w:proofErr w:type="spellEnd"/>
            <w:r w:rsidRPr="00F64FBD">
              <w:rPr>
                <w:rFonts w:ascii="Calibri" w:eastAsia="Calibri" w:hAnsi="Calibri" w:cs="Calibri"/>
                <w:lang w:eastAsia="pl-PL"/>
              </w:rPr>
              <w:t xml:space="preserve"> jest z natury rzeczy uwzględniana w standardach wsparcia osób </w:t>
            </w:r>
            <w:r w:rsidRPr="00F64FBD">
              <w:rPr>
                <w:rFonts w:ascii="Calibri" w:eastAsia="Calibri" w:hAnsi="Calibri" w:cs="Calibri"/>
                <w:lang w:eastAsia="pl-PL"/>
              </w:rPr>
              <w:lastRenderedPageBreak/>
              <w:t xml:space="preserve">młodych i LTU, w tym sensie, że wśród tych grup znajdują się także osoby niepełnosprawne. </w:t>
            </w:r>
          </w:p>
          <w:p w14:paraId="1D4009A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 Istotą tego typu operacji jest skuteczna realizacja wsparcia na rynku pracy dla grupy osób do 29 r. ż. i grupy osób długotrwale bezrobotnych w zakresie wynikającym z zaleceń Rady UE.  </w:t>
            </w:r>
          </w:p>
          <w:p w14:paraId="3CBE23C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Wsparcie dedykowane stricte osobom niepełnosprawnym jest przedmiotem innej osi priorytetowej FERS.</w:t>
            </w:r>
          </w:p>
          <w:p w14:paraId="656E7AC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 KE wskazała na potrzebę opracowania odrębnych standardów obsługi </w:t>
            </w:r>
            <w:proofErr w:type="spellStart"/>
            <w:r w:rsidRPr="00F64FBD">
              <w:rPr>
                <w:rFonts w:ascii="Calibri" w:eastAsia="Calibri" w:hAnsi="Calibri" w:cs="Calibri"/>
                <w:lang w:eastAsia="pl-PL"/>
              </w:rPr>
              <w:t>OzN</w:t>
            </w:r>
            <w:proofErr w:type="spellEnd"/>
            <w:r w:rsidRPr="00F64FBD">
              <w:rPr>
                <w:rFonts w:ascii="Calibri" w:eastAsia="Calibri" w:hAnsi="Calibri" w:cs="Calibri"/>
                <w:lang w:eastAsia="pl-PL"/>
              </w:rPr>
              <w:t xml:space="preserve"> w kontekście </w:t>
            </w:r>
            <w:r w:rsidRPr="00F64FBD">
              <w:rPr>
                <w:rFonts w:ascii="Calibri" w:eastAsia="Calibri" w:hAnsi="Calibri" w:cs="Calibri"/>
                <w:lang w:eastAsia="pl-PL"/>
              </w:rPr>
              <w:lastRenderedPageBreak/>
              <w:t>działania Wypracowanie oraz wdrożenie jednolitych standardów jakości funkcjonowania instytucji rynku pracy oraz systemu ich monitorowania, co zostało uwzględnione, ale nie w odniesieniu do działania Strategiczna koordynacja wsparcia dla grup społecznych szczególnie wrażliwych na rynku pracy (osoby młode i długotrwale bezrobotni).</w:t>
            </w:r>
          </w:p>
          <w:p w14:paraId="5A691210" w14:textId="77777777" w:rsidR="00F64FBD" w:rsidRPr="00F64FBD" w:rsidRDefault="00F64FBD" w:rsidP="00F64FBD">
            <w:pPr>
              <w:spacing w:before="60" w:after="120" w:line="240" w:lineRule="auto"/>
              <w:rPr>
                <w:rFonts w:ascii="Calibri" w:eastAsia="Calibri" w:hAnsi="Calibri" w:cs="Calibri"/>
                <w:lang w:eastAsia="pl-PL"/>
              </w:rPr>
            </w:pPr>
            <w:r w:rsidRPr="00F64FBD">
              <w:rPr>
                <w:rFonts w:ascii="Calibri" w:eastAsia="Calibri" w:hAnsi="Calibri" w:cs="Calibri"/>
                <w:lang w:eastAsia="pl-PL"/>
              </w:rPr>
              <w:t>- Jest niejasne, co szczególne uwzględnienie we wszystkich planowanych działaniach perspektywy osób z niepełnosprawnoś</w:t>
            </w:r>
            <w:r w:rsidRPr="00F64FBD">
              <w:rPr>
                <w:rFonts w:ascii="Calibri" w:eastAsia="Calibri" w:hAnsi="Calibri" w:cs="Calibri"/>
                <w:lang w:eastAsia="pl-PL"/>
              </w:rPr>
              <w:lastRenderedPageBreak/>
              <w:t>ciami dokładnie miałoby oznaczać dla realizacji przedsięwzięć w ramach  tego działania i z tego powodu powinno zostać usunięte z opisu.</w:t>
            </w:r>
          </w:p>
        </w:tc>
        <w:tc>
          <w:tcPr>
            <w:tcW w:w="949" w:type="pct"/>
            <w:tcBorders>
              <w:top w:val="single" w:sz="4" w:space="0" w:color="000000"/>
              <w:left w:val="nil"/>
              <w:bottom w:val="single" w:sz="4" w:space="0" w:color="000000"/>
              <w:right w:val="single" w:sz="4" w:space="0" w:color="000000"/>
            </w:tcBorders>
          </w:tcPr>
          <w:p w14:paraId="0BE6CDA0"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b/>
                <w:sz w:val="24"/>
                <w:szCs w:val="24"/>
                <w:lang w:eastAsia="pl-PL"/>
              </w:rPr>
              <w:lastRenderedPageBreak/>
              <w:t>Uwaga nieuwzględniona</w:t>
            </w:r>
            <w:r w:rsidRPr="00F64FBD">
              <w:rPr>
                <w:rFonts w:ascii="Calibri" w:eastAsia="Calibri" w:hAnsi="Calibri" w:cs="Calibri"/>
                <w:sz w:val="24"/>
                <w:szCs w:val="24"/>
                <w:lang w:eastAsia="pl-PL"/>
              </w:rPr>
              <w:t xml:space="preserve">. MFIPR nie jednokrotnie zwracał uwagę, że kwestia dostępności </w:t>
            </w:r>
            <w:r w:rsidRPr="00F64FBD">
              <w:rPr>
                <w:rFonts w:ascii="Calibri" w:eastAsia="Calibri" w:hAnsi="Calibri" w:cs="Calibri"/>
                <w:sz w:val="24"/>
                <w:szCs w:val="24"/>
                <w:lang w:eastAsia="pl-PL"/>
              </w:rPr>
              <w:lastRenderedPageBreak/>
              <w:t xml:space="preserve">usług dla osób z niepełnosprawnościami jest kwestią priorytetową dla Polski i KE. W ramach tego typu operacji planowane są do realizacji między innymi: – wypracowanie szczegółowych standardów dotyczących  dotarcia do osób młodych i metod wsparcia tej grupy docelowej, wynikających z Zalecenia Rady UE w sprawie </w:t>
            </w:r>
            <w:proofErr w:type="spellStart"/>
            <w:r w:rsidRPr="00F64FBD">
              <w:rPr>
                <w:rFonts w:ascii="Calibri" w:eastAsia="Calibri" w:hAnsi="Calibri" w:cs="Calibri"/>
                <w:sz w:val="24"/>
                <w:szCs w:val="24"/>
                <w:lang w:eastAsia="pl-PL"/>
              </w:rPr>
              <w:t>GdM</w:t>
            </w:r>
            <w:proofErr w:type="spellEnd"/>
          </w:p>
          <w:p w14:paraId="306B367D"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wypracowanie standardów realizacji wsparcia skierowanego do osób długotrwale bezrobotnych</w:t>
            </w:r>
          </w:p>
          <w:p w14:paraId="1C161834"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opracowanie modelu punktów kompleksowej obsługi osób młodych i osób długotrwale bezrobotnych  tzw. one stop shop</w:t>
            </w:r>
          </w:p>
          <w:p w14:paraId="16AB3E9C"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xml:space="preserve">We wszystkich tych działaniach powinna być zwrócona szczególna </w:t>
            </w:r>
            <w:r w:rsidRPr="00F64FBD">
              <w:rPr>
                <w:rFonts w:ascii="Calibri" w:eastAsia="Calibri" w:hAnsi="Calibri" w:cs="Calibri"/>
                <w:sz w:val="24"/>
                <w:szCs w:val="24"/>
                <w:lang w:eastAsia="pl-PL"/>
              </w:rPr>
              <w:lastRenderedPageBreak/>
              <w:t>uwaga na perspektywę osób z niepełnosprawnością.</w:t>
            </w:r>
          </w:p>
        </w:tc>
      </w:tr>
      <w:tr w:rsidR="00F64FBD" w:rsidRPr="00F64FBD" w14:paraId="43A2F61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1C922A7"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4331B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2.1.1.2.2. Wskaźniki</w:t>
            </w:r>
          </w:p>
          <w:p w14:paraId="28D80E0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Tabela 2: Wskaźniki produktu</w:t>
            </w:r>
          </w:p>
          <w:p w14:paraId="039F11B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wskaźnik: liczba pracowników PSZ objętych wsparciem w programie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878486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60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97EF2A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Uwzględnienie we wskaźniku produktu</w:t>
            </w:r>
            <w:r w:rsidRPr="00F64FBD">
              <w:rPr>
                <w:rFonts w:ascii="Calibri" w:eastAsia="Calibri" w:hAnsi="Calibri" w:cs="Calibri"/>
                <w:b/>
                <w:lang w:eastAsia="pl-PL"/>
              </w:rPr>
              <w:t xml:space="preserve"> 400 pracowników Ochotniczych Hufców Pracy.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630034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Liczba pracowników PSZ </w:t>
            </w:r>
            <w:r w:rsidRPr="00F64FBD">
              <w:rPr>
                <w:rFonts w:ascii="Calibri" w:eastAsia="Calibri" w:hAnsi="Calibri" w:cs="Calibri"/>
                <w:highlight w:val="lightGray"/>
                <w:lang w:eastAsia="pl-PL"/>
              </w:rPr>
              <w:t>i OHP</w:t>
            </w:r>
            <w:r w:rsidRPr="00F64FBD">
              <w:rPr>
                <w:rFonts w:ascii="Calibri" w:eastAsia="Calibri" w:hAnsi="Calibri" w:cs="Calibri"/>
                <w:lang w:eastAsia="pl-PL"/>
              </w:rPr>
              <w:t xml:space="preserve"> objętych wsparciem w programie.</w:t>
            </w:r>
          </w:p>
          <w:p w14:paraId="5AFB8CD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Jednostka miary: osoba</w:t>
            </w:r>
          </w:p>
          <w:p w14:paraId="7F58101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Cel pośredni (2024): 1000</w:t>
            </w:r>
          </w:p>
          <w:p w14:paraId="706D39D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Cel końcowy (2029): </w:t>
            </w:r>
            <w:r w:rsidRPr="00F64FBD">
              <w:rPr>
                <w:rFonts w:ascii="Calibri" w:eastAsia="Calibri" w:hAnsi="Calibri" w:cs="Calibri"/>
                <w:highlight w:val="lightGray"/>
                <w:lang w:eastAsia="pl-PL"/>
              </w:rPr>
              <w:t>2500</w:t>
            </w:r>
          </w:p>
        </w:tc>
        <w:tc>
          <w:tcPr>
            <w:tcW w:w="698" w:type="pct"/>
            <w:tcBorders>
              <w:top w:val="single" w:sz="4" w:space="0" w:color="000000"/>
              <w:left w:val="nil"/>
              <w:bottom w:val="single" w:sz="4" w:space="0" w:color="000000"/>
              <w:right w:val="single" w:sz="4" w:space="0" w:color="000000"/>
            </w:tcBorders>
            <w:vAlign w:val="center"/>
          </w:tcPr>
          <w:p w14:paraId="2950A2A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ocenie MRiPS (popartej wynikami pogłębionych konsultacji  z przedstawicielami KG OHP)  w niniejszym typie operacji należy uwzględnić również kadrę OHP. Wdrożenie standardu wsparcia uczestników OHP oraz klientów zewnętrznych planowane jest na wszystkich poziomach działalności OHP poprzez przeszkolenie ok. 2000 pracowników </w:t>
            </w:r>
            <w:r w:rsidRPr="00F64FBD">
              <w:rPr>
                <w:rFonts w:ascii="Calibri" w:eastAsia="Calibri" w:hAnsi="Calibri" w:cs="Calibri"/>
                <w:lang w:eastAsia="pl-PL"/>
              </w:rPr>
              <w:lastRenderedPageBreak/>
              <w:t>w tym zakresie. Szkolenie pracowników będzie obejmowało 2 formuły: kursową i studiów podyplomowych, w proporcji 80%/20% (1600 osób/400 osób).</w:t>
            </w:r>
          </w:p>
        </w:tc>
        <w:tc>
          <w:tcPr>
            <w:tcW w:w="949" w:type="pct"/>
            <w:tcBorders>
              <w:top w:val="single" w:sz="4" w:space="0" w:color="000000"/>
              <w:left w:val="nil"/>
              <w:bottom w:val="single" w:sz="4" w:space="0" w:color="000000"/>
              <w:right w:val="single" w:sz="4" w:space="0" w:color="000000"/>
            </w:tcBorders>
          </w:tcPr>
          <w:p w14:paraId="157DC242"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uwzględniona.</w:t>
            </w:r>
          </w:p>
          <w:p w14:paraId="149217AD"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MFiPR zmieni nazwę wskaźnika na bardziej ogólną: liczba pracowników IRP objętych wsparciem, wtedy uwzględnienie zostaną również pracownicy OHP.</w:t>
            </w:r>
          </w:p>
        </w:tc>
      </w:tr>
      <w:tr w:rsidR="00F64FBD" w:rsidRPr="00F64FBD" w14:paraId="370020A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DC739E0"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0433B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2.1.1.2.2. Wskaźniki</w:t>
            </w:r>
          </w:p>
          <w:p w14:paraId="1F400E0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Tabela 3: Wskaźniki rezultatu</w:t>
            </w:r>
          </w:p>
          <w:p w14:paraId="7766FEA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wskaźnik: liczba  pracowników PSZ, którzy uzyskali kwalifikacje po opuszczeniu programu</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543496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62-63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163788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Uwzględnienie we wskaźniku rezultatu </w:t>
            </w:r>
            <w:r w:rsidRPr="00F64FBD">
              <w:rPr>
                <w:rFonts w:ascii="Calibri" w:eastAsia="Calibri" w:hAnsi="Calibri" w:cs="Calibri"/>
                <w:b/>
                <w:lang w:eastAsia="pl-PL"/>
              </w:rPr>
              <w:t>370 pracowników Ochotniczych Hufców Pracy.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0141F9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Liczba  pracowników PSZ </w:t>
            </w:r>
            <w:r w:rsidRPr="00F64FBD">
              <w:rPr>
                <w:rFonts w:ascii="Calibri" w:eastAsia="Calibri" w:hAnsi="Calibri" w:cs="Calibri"/>
                <w:highlight w:val="lightGray"/>
                <w:lang w:eastAsia="pl-PL"/>
              </w:rPr>
              <w:t>i OHP</w:t>
            </w:r>
            <w:r w:rsidRPr="00F64FBD">
              <w:rPr>
                <w:rFonts w:ascii="Calibri" w:eastAsia="Calibri" w:hAnsi="Calibri" w:cs="Calibri"/>
                <w:lang w:eastAsia="pl-PL"/>
              </w:rPr>
              <w:t>, którzy uzyskali kwalifikacje po opuszczeniu programu.</w:t>
            </w:r>
          </w:p>
          <w:p w14:paraId="3F0D05C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Jednostka miary: osoba</w:t>
            </w:r>
          </w:p>
          <w:p w14:paraId="71A36AE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Cel końcowy (2029): </w:t>
            </w:r>
            <w:r w:rsidRPr="00F64FBD">
              <w:rPr>
                <w:rFonts w:ascii="Calibri" w:eastAsia="Calibri" w:hAnsi="Calibri" w:cs="Calibri"/>
                <w:highlight w:val="lightGray"/>
                <w:lang w:eastAsia="pl-PL"/>
              </w:rPr>
              <w:t>2320</w:t>
            </w:r>
          </w:p>
        </w:tc>
        <w:tc>
          <w:tcPr>
            <w:tcW w:w="698" w:type="pct"/>
            <w:tcBorders>
              <w:top w:val="single" w:sz="4" w:space="0" w:color="000000"/>
              <w:left w:val="nil"/>
              <w:bottom w:val="single" w:sz="4" w:space="0" w:color="000000"/>
              <w:right w:val="single" w:sz="4" w:space="0" w:color="000000"/>
            </w:tcBorders>
            <w:vAlign w:val="center"/>
          </w:tcPr>
          <w:p w14:paraId="2549D27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ocenie MRiPS (popartej wynikami pogłębionych konsultacji  z przedstawicielami KG OHP)  w niniejszym typie operacji należy uwzględnić również kadrę OHP. Wdrożenie standardu wsparcia uczestników OHP oraz klientów zewnętrznych planowane jest na wszystkich poziomach działalności OHP poprzez przeszkolenie ok. </w:t>
            </w:r>
            <w:r w:rsidRPr="00F64FBD">
              <w:rPr>
                <w:rFonts w:ascii="Calibri" w:eastAsia="Calibri" w:hAnsi="Calibri" w:cs="Calibri"/>
                <w:lang w:eastAsia="pl-PL"/>
              </w:rPr>
              <w:lastRenderedPageBreak/>
              <w:t>2000 pracowników w tym zakresie. Szkolenie pracowników będzie obejmowało 2 formuły: kursową i studiów podyplomowych, w proporcji 80%/20% (1600 osób/400 osób).</w:t>
            </w:r>
          </w:p>
        </w:tc>
        <w:tc>
          <w:tcPr>
            <w:tcW w:w="949" w:type="pct"/>
            <w:tcBorders>
              <w:top w:val="single" w:sz="4" w:space="0" w:color="000000"/>
              <w:left w:val="nil"/>
              <w:bottom w:val="single" w:sz="4" w:space="0" w:color="000000"/>
              <w:right w:val="single" w:sz="4" w:space="0" w:color="000000"/>
            </w:tcBorders>
          </w:tcPr>
          <w:p w14:paraId="1C1B6337"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uwzględniona</w:t>
            </w:r>
          </w:p>
          <w:p w14:paraId="61B9FBDC" w14:textId="77777777" w:rsidR="00F64FBD" w:rsidRPr="00F64FBD" w:rsidRDefault="00F64FBD" w:rsidP="00F64FBD">
            <w:pPr>
              <w:rPr>
                <w:rFonts w:ascii="Calibri" w:eastAsia="Calibri" w:hAnsi="Calibri" w:cs="Calibri"/>
                <w:sz w:val="24"/>
                <w:szCs w:val="24"/>
                <w:lang w:eastAsia="pl-PL"/>
              </w:rPr>
            </w:pPr>
            <w:r w:rsidRPr="00F64FBD">
              <w:rPr>
                <w:rFonts w:ascii="Calibri" w:eastAsia="Calibri" w:hAnsi="Calibri" w:cs="Calibri"/>
                <w:sz w:val="24"/>
                <w:szCs w:val="24"/>
                <w:lang w:eastAsia="pl-PL"/>
              </w:rPr>
              <w:t>MFiPR zmieni brzmienie wskaźnika wskazując na pracowników IRP (patrz stanowisko do uwagi powyżej).</w:t>
            </w:r>
          </w:p>
        </w:tc>
      </w:tr>
      <w:tr w:rsidR="00F64FBD" w:rsidRPr="00F64FBD" w14:paraId="0096D070"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AF2936C"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0E5266" w14:textId="77777777" w:rsidR="00F64FBD" w:rsidRPr="00F64FBD" w:rsidRDefault="00F64FBD" w:rsidP="00F64FBD">
            <w:pPr>
              <w:spacing w:before="60" w:after="60" w:line="240" w:lineRule="auto"/>
              <w:rPr>
                <w:rFonts w:ascii="Calibri" w:eastAsia="Times New Roman" w:hAnsi="Calibri" w:cs="Calibri"/>
                <w:iCs/>
                <w:noProof/>
                <w:lang w:eastAsia="en-GB"/>
              </w:rPr>
            </w:pPr>
            <w:r w:rsidRPr="00F64FBD">
              <w:rPr>
                <w:rFonts w:ascii="Calibri" w:eastAsia="Calibri" w:hAnsi="Calibri" w:cs="Calibri"/>
                <w:lang w:eastAsia="pl-PL"/>
              </w:rPr>
              <w:t>Priorytet I Lepsze polityki dla rozwoju społecznego</w:t>
            </w:r>
          </w:p>
          <w:p w14:paraId="2B7C0DCA" w14:textId="77777777" w:rsidR="00F64FBD" w:rsidRPr="00F64FBD" w:rsidRDefault="00F64FBD" w:rsidP="00F64FBD">
            <w:pPr>
              <w:spacing w:before="60" w:after="60" w:line="240" w:lineRule="auto"/>
              <w:rPr>
                <w:rFonts w:ascii="Calibri" w:eastAsia="Times New Roman" w:hAnsi="Calibri" w:cs="Calibri"/>
                <w:iCs/>
                <w:noProof/>
                <w:lang w:eastAsia="en-GB"/>
              </w:rPr>
            </w:pPr>
            <w:r w:rsidRPr="00F64FBD">
              <w:rPr>
                <w:rFonts w:ascii="Calibri" w:eastAsia="Times New Roman" w:hAnsi="Calibri" w:cs="Calibri"/>
                <w:iCs/>
                <w:noProof/>
                <w:lang w:eastAsia="en-GB"/>
              </w:rPr>
              <w:t>Tabela 3: Wskaźniki rezultatu</w:t>
            </w:r>
          </w:p>
          <w:p w14:paraId="5129C61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Kolumna: Źródła danych </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AA133A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63 i 64</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5484D1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Należy zaktualizować zapis „dane własne </w:t>
            </w:r>
            <w:proofErr w:type="spellStart"/>
            <w:r w:rsidRPr="00F64FBD">
              <w:rPr>
                <w:rFonts w:ascii="Calibri" w:eastAsia="Calibri" w:hAnsi="Calibri" w:cs="Calibri"/>
                <w:lang w:eastAsia="pl-PL"/>
              </w:rPr>
              <w:t>MRPiT</w:t>
            </w:r>
            <w:proofErr w:type="spellEnd"/>
            <w:r w:rsidRPr="00F64FBD">
              <w:rPr>
                <w:rFonts w:ascii="Calibri" w:eastAsia="Calibri" w:hAnsi="Calibri" w:cs="Calibri"/>
                <w:lang w:eastAsia="pl-PL"/>
              </w:rPr>
              <w:t>”.</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1C22BA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„dane własne MRiPS”</w:t>
            </w:r>
          </w:p>
        </w:tc>
        <w:tc>
          <w:tcPr>
            <w:tcW w:w="698" w:type="pct"/>
            <w:tcBorders>
              <w:top w:val="single" w:sz="4" w:space="0" w:color="000000"/>
              <w:left w:val="nil"/>
              <w:bottom w:val="single" w:sz="4" w:space="0" w:color="000000"/>
              <w:right w:val="single" w:sz="4" w:space="0" w:color="000000"/>
            </w:tcBorders>
            <w:vAlign w:val="center"/>
          </w:tcPr>
          <w:p w14:paraId="71112CE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Konieczność aktualizacji wynika z reorganizacji Ministerstwa Rozwoju, Pracy i Technologii w sierpniu 2021 r. i przejściem działu praca do Ministerstwa Rodziny i Polityki Społecznej.  </w:t>
            </w:r>
          </w:p>
        </w:tc>
        <w:tc>
          <w:tcPr>
            <w:tcW w:w="949" w:type="pct"/>
            <w:tcBorders>
              <w:top w:val="single" w:sz="4" w:space="0" w:color="000000"/>
              <w:left w:val="nil"/>
              <w:bottom w:val="single" w:sz="4" w:space="0" w:color="000000"/>
              <w:right w:val="single" w:sz="4" w:space="0" w:color="000000"/>
            </w:tcBorders>
          </w:tcPr>
          <w:p w14:paraId="3AF5BE6B"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Uwaga uwzględniona</w:t>
            </w:r>
          </w:p>
        </w:tc>
      </w:tr>
      <w:tr w:rsidR="00F64FBD" w:rsidRPr="00F64FBD" w14:paraId="1146F4B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4C709B1"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CB9D33"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Priorytet I Lepsze polityki dla rozwoju społecznego </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85A80F5"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81 i 150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3122DD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Proponuje się ujednolicenie pisowni słowa „menedżer” w treści dokumentu.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B756E1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b/>
                <w:lang w:eastAsia="pl-PL"/>
              </w:rPr>
              <w:t>-</w:t>
            </w:r>
          </w:p>
        </w:tc>
        <w:tc>
          <w:tcPr>
            <w:tcW w:w="698" w:type="pct"/>
            <w:tcBorders>
              <w:top w:val="single" w:sz="4" w:space="0" w:color="000000"/>
              <w:left w:val="nil"/>
              <w:bottom w:val="single" w:sz="4" w:space="0" w:color="000000"/>
              <w:right w:val="single" w:sz="4" w:space="0" w:color="000000"/>
            </w:tcBorders>
            <w:vAlign w:val="center"/>
          </w:tcPr>
          <w:p w14:paraId="030D523C"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projekcie dokumentu wymiennie używane jest słowo manager, menadżer i menedżer. </w:t>
            </w:r>
          </w:p>
        </w:tc>
        <w:tc>
          <w:tcPr>
            <w:tcW w:w="949" w:type="pct"/>
            <w:tcBorders>
              <w:top w:val="single" w:sz="4" w:space="0" w:color="000000"/>
              <w:left w:val="nil"/>
              <w:bottom w:val="single" w:sz="4" w:space="0" w:color="000000"/>
              <w:right w:val="single" w:sz="4" w:space="0" w:color="000000"/>
            </w:tcBorders>
          </w:tcPr>
          <w:p w14:paraId="31186E29"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Uwaga uwzględniona</w:t>
            </w:r>
          </w:p>
        </w:tc>
      </w:tr>
      <w:tr w:rsidR="00F64FBD" w:rsidRPr="00F64FBD" w14:paraId="68E62368"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A27B8F8"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FF8C9" w14:textId="77777777" w:rsidR="00F64FBD" w:rsidRPr="00F64FBD" w:rsidRDefault="00F64FBD" w:rsidP="00F64FBD">
            <w:pPr>
              <w:spacing w:before="120" w:after="120" w:line="240" w:lineRule="auto"/>
              <w:rPr>
                <w:rFonts w:ascii="Calibri" w:eastAsia="Times New Roman" w:hAnsi="Calibri" w:cs="Calibri"/>
                <w:noProof/>
                <w:lang w:eastAsia="pl-PL"/>
              </w:rPr>
            </w:pPr>
            <w:r w:rsidRPr="00F64FBD">
              <w:rPr>
                <w:rFonts w:ascii="Calibri" w:eastAsia="Calibri" w:hAnsi="Calibri" w:cs="Calibri"/>
                <w:lang w:eastAsia="pl-PL"/>
              </w:rPr>
              <w:t>Priorytet I Lepsze polityki dla rozwoju społecznego</w:t>
            </w:r>
          </w:p>
          <w:p w14:paraId="6127DFB4" w14:textId="77777777" w:rsidR="00F64FBD" w:rsidRPr="00F64FBD" w:rsidRDefault="00F64FBD" w:rsidP="00F64FBD">
            <w:pPr>
              <w:numPr>
                <w:ilvl w:val="0"/>
                <w:numId w:val="10"/>
              </w:numPr>
              <w:spacing w:before="120" w:after="120" w:line="240" w:lineRule="auto"/>
              <w:contextualSpacing/>
              <w:rPr>
                <w:rFonts w:ascii="Calibri" w:eastAsia="Times New Roman" w:hAnsi="Calibri" w:cs="Calibri"/>
                <w:noProof/>
                <w:lang w:eastAsia="pl-PL"/>
              </w:rPr>
            </w:pPr>
            <w:r w:rsidRPr="00F64FBD">
              <w:rPr>
                <w:rFonts w:ascii="Calibri" w:eastAsia="Times New Roman" w:hAnsi="Calibri" w:cs="Calibri"/>
                <w:noProof/>
                <w:lang w:eastAsia="pl-PL"/>
              </w:rPr>
              <w:t xml:space="preserve">Koordynacja wdrażania dostępności do polityk publicznych </w:t>
            </w:r>
          </w:p>
          <w:p w14:paraId="51BDEE6E" w14:textId="77777777" w:rsidR="00F64FBD" w:rsidRPr="00F64FBD" w:rsidRDefault="00F64FBD" w:rsidP="00F64FBD">
            <w:pPr>
              <w:spacing w:before="60" w:after="60" w:line="240" w:lineRule="auto"/>
              <w:rPr>
                <w:rFonts w:ascii="Calibri" w:eastAsia="Calibri" w:hAnsi="Calibri" w:cs="Calibri"/>
                <w:lang w:eastAsia="pl-PL"/>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E70DD5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151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AE7EAE2"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Proponuje się zmianę zapisu dotyczącego umiejscowienia ośrodka koordynacyjnego w MFiPR na „przy ministrze ds. rozwoju”, lub „ w urzędzie obsługującym ministra ds. rozwoju”.</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E2AB43F" w14:textId="77777777" w:rsidR="00F64FBD" w:rsidRPr="00F64FBD" w:rsidRDefault="00F64FBD" w:rsidP="00F64FBD">
            <w:pPr>
              <w:numPr>
                <w:ilvl w:val="0"/>
                <w:numId w:val="11"/>
              </w:numPr>
              <w:spacing w:before="120" w:after="120" w:line="240" w:lineRule="auto"/>
              <w:rPr>
                <w:rFonts w:ascii="Calibri" w:eastAsia="Times New Roman" w:hAnsi="Calibri" w:cs="Calibri"/>
                <w:noProof/>
                <w:lang w:eastAsia="pl-PL"/>
              </w:rPr>
            </w:pPr>
            <w:r w:rsidRPr="00F64FBD">
              <w:rPr>
                <w:rFonts w:ascii="Calibri" w:eastAsia="Calibri" w:hAnsi="Calibri" w:cs="Calibri"/>
                <w:lang w:eastAsia="pl-PL"/>
              </w:rPr>
              <w:t>(…)</w:t>
            </w:r>
            <w:r w:rsidRPr="00F64FBD">
              <w:rPr>
                <w:rFonts w:ascii="Calibri" w:eastAsia="Calibri" w:hAnsi="Calibri" w:cs="Calibri"/>
                <w:b/>
                <w:lang w:eastAsia="pl-PL"/>
              </w:rPr>
              <w:t xml:space="preserve"> </w:t>
            </w:r>
            <w:r w:rsidRPr="00F64FBD">
              <w:rPr>
                <w:rFonts w:ascii="Calibri" w:eastAsia="Times New Roman" w:hAnsi="Calibri" w:cs="Calibri"/>
                <w:noProof/>
                <w:lang w:eastAsia="pl-PL"/>
              </w:rPr>
              <w:t xml:space="preserve">wsparcie kadrowe dla ośrodka koordynacyjnego funkcjonującego </w:t>
            </w:r>
            <w:r w:rsidRPr="00F64FBD">
              <w:rPr>
                <w:rFonts w:ascii="Calibri" w:eastAsia="Times New Roman" w:hAnsi="Calibri" w:cs="Calibri"/>
                <w:b/>
                <w:noProof/>
                <w:lang w:eastAsia="pl-PL"/>
              </w:rPr>
              <w:t>przy ministrze właściwym ds. rozwoju</w:t>
            </w:r>
            <w:r w:rsidRPr="00F64FBD">
              <w:rPr>
                <w:rFonts w:ascii="Calibri" w:eastAsia="Times New Roman" w:hAnsi="Calibri" w:cs="Calibri"/>
                <w:noProof/>
                <w:lang w:eastAsia="pl-PL"/>
              </w:rPr>
              <w:t>, w zakresie dostępności”</w:t>
            </w:r>
          </w:p>
          <w:p w14:paraId="0751AE0E" w14:textId="77777777" w:rsidR="00F64FBD" w:rsidRPr="00F64FBD" w:rsidRDefault="00F64FBD" w:rsidP="00F64FBD">
            <w:pPr>
              <w:spacing w:before="60" w:after="60" w:line="240" w:lineRule="auto"/>
              <w:rPr>
                <w:rFonts w:ascii="Calibri" w:eastAsia="Calibri" w:hAnsi="Calibri" w:cs="Calibri"/>
                <w:b/>
                <w:lang w:eastAsia="pl-PL"/>
              </w:rPr>
            </w:pPr>
          </w:p>
        </w:tc>
        <w:tc>
          <w:tcPr>
            <w:tcW w:w="698" w:type="pct"/>
            <w:tcBorders>
              <w:top w:val="single" w:sz="4" w:space="0" w:color="000000"/>
              <w:left w:val="nil"/>
              <w:bottom w:val="single" w:sz="4" w:space="0" w:color="000000"/>
              <w:right w:val="single" w:sz="4" w:space="0" w:color="000000"/>
            </w:tcBorders>
            <w:vAlign w:val="center"/>
          </w:tcPr>
          <w:p w14:paraId="638F086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Zmiana zapisu pozwoli na uniknięcie konieczności zmian programu w ww. zakresie</w:t>
            </w:r>
            <w:r w:rsidRPr="00F64FBD">
              <w:rPr>
                <w:rFonts w:ascii="Calibri" w:eastAsia="Calibri" w:hAnsi="Calibri" w:cs="Calibri"/>
                <w:b/>
                <w:lang w:eastAsia="pl-PL"/>
              </w:rPr>
              <w:t xml:space="preserve"> </w:t>
            </w:r>
            <w:r w:rsidRPr="00F64FBD">
              <w:rPr>
                <w:rFonts w:ascii="Calibri" w:eastAsia="Calibri" w:hAnsi="Calibri" w:cs="Calibri"/>
                <w:lang w:eastAsia="pl-PL"/>
              </w:rPr>
              <w:t>np. w sytuacji zmian organizacyjnych dotyczących resortu, skutkujących koniecznością zmiany nazwy ministerstwa.</w:t>
            </w:r>
          </w:p>
        </w:tc>
        <w:tc>
          <w:tcPr>
            <w:tcW w:w="949" w:type="pct"/>
            <w:tcBorders>
              <w:top w:val="single" w:sz="4" w:space="0" w:color="000000"/>
              <w:left w:val="nil"/>
              <w:bottom w:val="single" w:sz="4" w:space="0" w:color="000000"/>
              <w:right w:val="single" w:sz="4" w:space="0" w:color="000000"/>
            </w:tcBorders>
          </w:tcPr>
          <w:p w14:paraId="014255E7"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Uwaga uwzględniona</w:t>
            </w:r>
          </w:p>
        </w:tc>
      </w:tr>
      <w:tr w:rsidR="00F64FBD" w:rsidRPr="00F64FBD" w14:paraId="0E4A85C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FE9383A"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1F0082" w14:textId="77777777" w:rsidR="00F64FBD" w:rsidRPr="00F64FBD" w:rsidRDefault="00F64FBD" w:rsidP="00F64FBD">
            <w:pPr>
              <w:spacing w:before="120" w:after="120" w:line="240" w:lineRule="auto"/>
              <w:rPr>
                <w:rFonts w:ascii="Calibri" w:eastAsia="Calibri" w:hAnsi="Calibri" w:cs="Calibri"/>
                <w:lang w:eastAsia="pl-PL"/>
              </w:rPr>
            </w:pPr>
            <w:r w:rsidRPr="00F64FBD">
              <w:rPr>
                <w:rFonts w:ascii="Calibri" w:eastAsia="Calibri" w:hAnsi="Calibri" w:cs="Calibri"/>
                <w:lang w:eastAsia="pl-PL"/>
              </w:rPr>
              <w:t>Cel szczegółowy h) wspieranie aktywnego włączenia społecznego w celu promowania równości szans, niedyskryminacji i aktywnego uczestnictwa, oraz zwiększanie szans zatrudnienia, w szczególności grup w niekorzystnej sytuacji.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D63433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162 Tabela 3: Wskaźniki rezultatu</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4171DA1" w14:textId="77777777" w:rsidR="00F64FBD" w:rsidRPr="00F64FBD" w:rsidRDefault="00F64FBD" w:rsidP="00F64FBD">
            <w:pPr>
              <w:numPr>
                <w:ilvl w:val="0"/>
                <w:numId w:val="12"/>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Brzmienie kolumny: „liczba byłych więźniów pracujących, łącznie z prowadzącymi działalność na własny rachunek, 6 miesięcy po opuszczeniu jednostki penitencjarnej”</w:t>
            </w:r>
          </w:p>
          <w:p w14:paraId="55D8723E" w14:textId="77777777" w:rsidR="00F64FBD" w:rsidRPr="00F64FBD" w:rsidRDefault="00F64FBD" w:rsidP="00F64FBD">
            <w:pPr>
              <w:numPr>
                <w:ilvl w:val="0"/>
                <w:numId w:val="12"/>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Uwagi dotyczą danych wykazanych dla wspomnianego w pkt 1 tabeli wskaźnika rezultatu w rubrykach:</w:t>
            </w:r>
          </w:p>
          <w:p w14:paraId="6BA39CAC" w14:textId="77777777" w:rsidR="00F64FBD" w:rsidRPr="00F64FBD" w:rsidRDefault="00F64FBD" w:rsidP="00F64FBD">
            <w:pPr>
              <w:spacing w:before="60" w:after="60" w:line="240" w:lineRule="auto"/>
              <w:ind w:left="720"/>
              <w:contextualSpacing/>
              <w:rPr>
                <w:rFonts w:ascii="Calibri" w:eastAsia="Calibri" w:hAnsi="Calibri" w:cs="Calibri"/>
                <w:lang w:eastAsia="pl-PL"/>
              </w:rPr>
            </w:pPr>
          </w:p>
          <w:p w14:paraId="7EBE5EC1" w14:textId="77777777" w:rsidR="00F64FBD" w:rsidRPr="00F64FBD" w:rsidRDefault="00F64FBD" w:rsidP="00F64FBD">
            <w:pPr>
              <w:spacing w:before="60" w:after="60" w:line="240" w:lineRule="auto"/>
              <w:ind w:left="720"/>
              <w:contextualSpacing/>
              <w:rPr>
                <w:rFonts w:ascii="Calibri" w:eastAsia="Calibri" w:hAnsi="Calibri" w:cs="Calibri"/>
                <w:lang w:eastAsia="pl-PL"/>
              </w:rPr>
            </w:pPr>
            <w:r w:rsidRPr="00F64FBD">
              <w:rPr>
                <w:rFonts w:ascii="Calibri" w:eastAsia="Calibri" w:hAnsi="Calibri" w:cs="Calibri"/>
                <w:lang w:eastAsia="pl-PL"/>
              </w:rPr>
              <w:lastRenderedPageBreak/>
              <w:t>Wartość bazowa lub wartość odniesienia – 28%</w:t>
            </w:r>
          </w:p>
          <w:p w14:paraId="6845FE15" w14:textId="77777777" w:rsidR="00F64FBD" w:rsidRPr="00F64FBD" w:rsidRDefault="00F64FBD" w:rsidP="00F64FBD">
            <w:pPr>
              <w:spacing w:before="60" w:after="60" w:line="240" w:lineRule="auto"/>
              <w:ind w:left="720"/>
              <w:contextualSpacing/>
              <w:rPr>
                <w:rFonts w:ascii="Calibri" w:eastAsia="Calibri" w:hAnsi="Calibri" w:cs="Calibri"/>
                <w:lang w:eastAsia="pl-PL"/>
              </w:rPr>
            </w:pPr>
            <w:r w:rsidRPr="00F64FBD">
              <w:rPr>
                <w:rFonts w:ascii="Calibri" w:eastAsia="Calibri" w:hAnsi="Calibri" w:cs="Calibri"/>
                <w:lang w:eastAsia="pl-PL"/>
              </w:rPr>
              <w:t>Rok referencyjny: 2019</w:t>
            </w:r>
            <w:r w:rsidRPr="00F64FBD">
              <w:rPr>
                <w:rFonts w:ascii="Calibri" w:eastAsia="Calibri" w:hAnsi="Calibri" w:cs="Calibri"/>
                <w:lang w:eastAsia="pl-PL"/>
              </w:rPr>
              <w:tab/>
            </w:r>
          </w:p>
          <w:p w14:paraId="60316217" w14:textId="77777777" w:rsidR="00F64FBD" w:rsidRPr="00F64FBD" w:rsidRDefault="00F64FBD" w:rsidP="00F64FBD">
            <w:pPr>
              <w:spacing w:before="60" w:after="60" w:line="240" w:lineRule="auto"/>
              <w:ind w:left="720"/>
              <w:contextualSpacing/>
              <w:rPr>
                <w:rFonts w:ascii="Calibri" w:eastAsia="Calibri" w:hAnsi="Calibri" w:cs="Calibri"/>
                <w:lang w:eastAsia="pl-PL"/>
              </w:rPr>
            </w:pPr>
            <w:r w:rsidRPr="00F64FBD">
              <w:rPr>
                <w:rFonts w:ascii="Calibri" w:eastAsia="Calibri" w:hAnsi="Calibri" w:cs="Calibri"/>
                <w:lang w:eastAsia="pl-PL"/>
              </w:rPr>
              <w:t>Cel końcowy (2029) – 28%</w:t>
            </w:r>
          </w:p>
          <w:p w14:paraId="618CECD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Źródło danych – Badanie ewaluacyjne</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667B253" w14:textId="77777777" w:rsidR="00F64FBD" w:rsidRPr="00F64FBD" w:rsidRDefault="00F64FBD" w:rsidP="00F64FBD">
            <w:pPr>
              <w:spacing w:before="120" w:after="120" w:line="240" w:lineRule="auto"/>
              <w:rPr>
                <w:rFonts w:ascii="Calibri" w:eastAsia="Times New Roman" w:hAnsi="Calibri" w:cs="Calibri"/>
                <w:iCs/>
                <w:noProof/>
                <w:lang w:eastAsia="pl-PL"/>
              </w:rPr>
            </w:pPr>
          </w:p>
          <w:p w14:paraId="03310468" w14:textId="77777777" w:rsidR="00F64FBD" w:rsidRPr="00F64FBD" w:rsidRDefault="00F64FBD" w:rsidP="00F64FBD">
            <w:pPr>
              <w:numPr>
                <w:ilvl w:val="0"/>
                <w:numId w:val="13"/>
              </w:numPr>
              <w:spacing w:before="120" w:after="120" w:line="240" w:lineRule="auto"/>
              <w:contextualSpacing/>
              <w:rPr>
                <w:rFonts w:ascii="Calibri" w:eastAsia="Times New Roman" w:hAnsi="Calibri" w:cs="Calibri"/>
                <w:iCs/>
                <w:noProof/>
                <w:lang w:eastAsia="pl-PL"/>
              </w:rPr>
            </w:pPr>
            <w:r w:rsidRPr="00F64FBD">
              <w:rPr>
                <w:rFonts w:ascii="Calibri" w:eastAsia="Times New Roman" w:hAnsi="Calibri" w:cs="Calibri"/>
                <w:iCs/>
                <w:noProof/>
                <w:lang w:eastAsia="pl-PL"/>
              </w:rPr>
              <w:t>Proponuje się następujace brzmienie: „liczba więźniów, którzy podjęli pracę, łącznie z prowadzącymi działalność na własny rachunek, w trakcie 6 miesięcy po zakończeniu uczestnictwa w projekcie”</w:t>
            </w:r>
          </w:p>
          <w:p w14:paraId="0A82ACC7" w14:textId="77777777" w:rsidR="00F64FBD" w:rsidRPr="00F64FBD" w:rsidRDefault="00F64FBD" w:rsidP="00F64FBD">
            <w:pPr>
              <w:numPr>
                <w:ilvl w:val="0"/>
                <w:numId w:val="13"/>
              </w:numPr>
              <w:spacing w:before="120" w:after="120" w:line="240" w:lineRule="auto"/>
              <w:contextualSpacing/>
              <w:rPr>
                <w:rFonts w:ascii="Calibri" w:eastAsia="Times New Roman" w:hAnsi="Calibri" w:cs="Calibri"/>
                <w:iCs/>
                <w:noProof/>
                <w:lang w:eastAsia="pl-PL"/>
              </w:rPr>
            </w:pPr>
            <w:r w:rsidRPr="00F64FBD">
              <w:rPr>
                <w:rFonts w:ascii="Calibri" w:eastAsia="Times New Roman" w:hAnsi="Calibri" w:cs="Calibri"/>
                <w:iCs/>
                <w:noProof/>
                <w:lang w:eastAsia="pl-PL"/>
              </w:rPr>
              <w:t xml:space="preserve">Wartość bazowa lub wartość odniesienia – 51,89% (średnioroczny poziom zatrudnienia więźniów w 2020 r. wg danych Centralnego </w:t>
            </w:r>
            <w:r w:rsidRPr="00F64FBD">
              <w:rPr>
                <w:rFonts w:ascii="Calibri" w:eastAsia="Times New Roman" w:hAnsi="Calibri" w:cs="Calibri"/>
                <w:iCs/>
                <w:noProof/>
                <w:lang w:eastAsia="pl-PL"/>
              </w:rPr>
              <w:lastRenderedPageBreak/>
              <w:t>Zarządu Służby Więziennej)</w:t>
            </w:r>
          </w:p>
          <w:p w14:paraId="522AFB1A" w14:textId="77777777" w:rsidR="00F64FBD" w:rsidRPr="00F64FBD" w:rsidRDefault="00F64FBD" w:rsidP="00F64FBD">
            <w:pPr>
              <w:spacing w:before="120" w:after="120" w:line="240" w:lineRule="auto"/>
              <w:ind w:left="720"/>
              <w:contextualSpacing/>
              <w:rPr>
                <w:rFonts w:ascii="Calibri" w:eastAsia="Times New Roman" w:hAnsi="Calibri" w:cs="Calibri"/>
                <w:iCs/>
                <w:noProof/>
                <w:lang w:eastAsia="pl-PL"/>
              </w:rPr>
            </w:pPr>
            <w:r w:rsidRPr="00F64FBD">
              <w:rPr>
                <w:rFonts w:ascii="Calibri" w:eastAsia="Times New Roman" w:hAnsi="Calibri" w:cs="Calibri"/>
                <w:iCs/>
                <w:noProof/>
                <w:lang w:eastAsia="pl-PL"/>
              </w:rPr>
              <w:t>Rok referencyjny: 2020</w:t>
            </w:r>
            <w:r w:rsidRPr="00F64FBD">
              <w:rPr>
                <w:rFonts w:ascii="Calibri" w:eastAsia="Times New Roman" w:hAnsi="Calibri" w:cs="Calibri"/>
                <w:iCs/>
                <w:noProof/>
                <w:lang w:eastAsia="pl-PL"/>
              </w:rPr>
              <w:tab/>
            </w:r>
          </w:p>
          <w:p w14:paraId="55EFF6BE" w14:textId="77777777" w:rsidR="00F64FBD" w:rsidRPr="00F64FBD" w:rsidRDefault="00F64FBD" w:rsidP="00F64FBD">
            <w:pPr>
              <w:spacing w:before="120" w:after="120" w:line="240" w:lineRule="auto"/>
              <w:ind w:left="720"/>
              <w:contextualSpacing/>
              <w:rPr>
                <w:rFonts w:ascii="Calibri" w:eastAsia="Times New Roman" w:hAnsi="Calibri" w:cs="Calibri"/>
                <w:iCs/>
                <w:noProof/>
                <w:lang w:eastAsia="pl-PL"/>
              </w:rPr>
            </w:pPr>
            <w:r w:rsidRPr="00F64FBD">
              <w:rPr>
                <w:rFonts w:ascii="Calibri" w:eastAsia="Times New Roman" w:hAnsi="Calibri" w:cs="Calibri"/>
                <w:iCs/>
                <w:noProof/>
                <w:lang w:eastAsia="pl-PL"/>
              </w:rPr>
              <w:t>Cel końcowy (2029) – 60%</w:t>
            </w:r>
          </w:p>
          <w:p w14:paraId="71D9AD90" w14:textId="77777777" w:rsidR="00F64FBD" w:rsidRPr="00F64FBD" w:rsidRDefault="00F64FBD" w:rsidP="00F64FBD">
            <w:pPr>
              <w:numPr>
                <w:ilvl w:val="0"/>
                <w:numId w:val="8"/>
              </w:numPr>
              <w:spacing w:before="120" w:after="120" w:line="240" w:lineRule="auto"/>
              <w:rPr>
                <w:rFonts w:ascii="Calibri" w:eastAsia="Calibri" w:hAnsi="Calibri" w:cs="Calibri"/>
                <w:lang w:eastAsia="pl-PL"/>
              </w:rPr>
            </w:pPr>
            <w:r w:rsidRPr="00F64FBD">
              <w:rPr>
                <w:rFonts w:ascii="Calibri" w:eastAsia="Times New Roman" w:hAnsi="Calibri" w:cs="Calibri"/>
                <w:iCs/>
                <w:noProof/>
                <w:lang w:eastAsia="pl-PL"/>
              </w:rPr>
              <w:t>Źródło danych – dokumentacja sprawozdawcza sporządzana przez Służbę Więzienną</w:t>
            </w:r>
          </w:p>
        </w:tc>
        <w:tc>
          <w:tcPr>
            <w:tcW w:w="698" w:type="pct"/>
            <w:tcBorders>
              <w:top w:val="single" w:sz="4" w:space="0" w:color="000000"/>
              <w:left w:val="nil"/>
              <w:bottom w:val="single" w:sz="4" w:space="0" w:color="000000"/>
              <w:right w:val="single" w:sz="4" w:space="0" w:color="000000"/>
            </w:tcBorders>
            <w:vAlign w:val="center"/>
          </w:tcPr>
          <w:p w14:paraId="46E465A6" w14:textId="77777777" w:rsidR="00F64FBD" w:rsidRPr="00F64FBD" w:rsidRDefault="00F64FBD" w:rsidP="00F64FBD">
            <w:pPr>
              <w:numPr>
                <w:ilvl w:val="0"/>
                <w:numId w:val="14"/>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lastRenderedPageBreak/>
              <w:t xml:space="preserve">Służba Więzienna nie dysponuje narzędziami, które pozwoliłby na monitorowanie sytuacji osób biorących udział w projekcie po zakończeniu odbywania </w:t>
            </w:r>
            <w:r w:rsidRPr="00F64FBD">
              <w:rPr>
                <w:rFonts w:ascii="Calibri" w:eastAsia="Calibri" w:hAnsi="Calibri" w:cs="Calibri"/>
                <w:lang w:eastAsia="pl-PL"/>
              </w:rPr>
              <w:lastRenderedPageBreak/>
              <w:t xml:space="preserve">kary pozbawienia wolności. Należy także podkreślić, że w dotychczas przedstawianych przez Służbę Więzienną propozycjach działań nie uwzględniano wspomnianego wskaźnika rezultatu. Dotychczasowe doświadczenia związane z realizacją projektów finansowanych ze środków </w:t>
            </w:r>
            <w:r w:rsidRPr="00F64FBD">
              <w:rPr>
                <w:rFonts w:ascii="Calibri" w:eastAsia="Calibri" w:hAnsi="Calibri" w:cs="Calibri"/>
                <w:lang w:eastAsia="pl-PL"/>
              </w:rPr>
              <w:lastRenderedPageBreak/>
              <w:t xml:space="preserve">unijnych wskazują, że działania o charakterze ewaluacyjnym prowadzone były zazwyczaj bądź przez Instytucję Pośredniczącą, bądź bezpośrednio przez Instytucję Zarządzającą danym programem, ponieważ dawało to pewność, że metody związane z badaniem poszczególnych wskaźników będą miały </w:t>
            </w:r>
            <w:r w:rsidRPr="00F64FBD">
              <w:rPr>
                <w:rFonts w:ascii="Calibri" w:eastAsia="Calibri" w:hAnsi="Calibri" w:cs="Calibri"/>
                <w:lang w:eastAsia="pl-PL"/>
              </w:rPr>
              <w:lastRenderedPageBreak/>
              <w:t xml:space="preserve">ujednolicony charakter, co z kolei wpłynie na wiarygodność wyników. Należy także pamiętać o kwestii ochrony danych osobowych osób objętych wsparciem, co w przypadku skazanych jest zagadnieniem szczególnie wrażliwym, których administratorem zazwyczaj jest podmiot sprawujący </w:t>
            </w:r>
            <w:r w:rsidRPr="00F64FBD">
              <w:rPr>
                <w:rFonts w:ascii="Calibri" w:eastAsia="Calibri" w:hAnsi="Calibri" w:cs="Calibri"/>
                <w:lang w:eastAsia="pl-PL"/>
              </w:rPr>
              <w:lastRenderedPageBreak/>
              <w:t>nadzór nad całością Programu i w jego gestii leży ewentualne powierzenie ich przetwarzania innym podmiotom.</w:t>
            </w:r>
          </w:p>
          <w:p w14:paraId="431C605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Zmiana nazwy wskaźnika rezultatu pozwoliłaby również dookreślić poziom wartości referencyjnej na poziomie 51,89% (średnioroczny poziom zatrudnienia więźniów w 2020 r. wg danych Centralnego Zarządu Służby Więziennej) oraz wartości docelowej odpowiednio 60%. Natomiast w rubryce „Źródło </w:t>
            </w:r>
            <w:r w:rsidRPr="00F64FBD">
              <w:rPr>
                <w:rFonts w:ascii="Calibri" w:eastAsia="Calibri" w:hAnsi="Calibri" w:cs="Calibri"/>
                <w:lang w:eastAsia="pl-PL"/>
              </w:rPr>
              <w:lastRenderedPageBreak/>
              <w:t>danych” zasadnym byłoby wskazanie dokumentów sporządzanych w ramach działań sprawozdawczych Służby Więziennej prowadzonych na potrzeby i w ramach realizacji projektu, ponieważ w ten sposób możliwe byłoby bieżące monitorowanie wspomnianego wskaźnika i szybkie podejmowanie ewentualnych działań naprawczych.</w:t>
            </w:r>
          </w:p>
        </w:tc>
        <w:tc>
          <w:tcPr>
            <w:tcW w:w="949" w:type="pct"/>
            <w:tcBorders>
              <w:top w:val="single" w:sz="4" w:space="0" w:color="000000"/>
              <w:left w:val="nil"/>
              <w:bottom w:val="single" w:sz="4" w:space="0" w:color="000000"/>
              <w:right w:val="single" w:sz="4" w:space="0" w:color="000000"/>
            </w:tcBorders>
          </w:tcPr>
          <w:p w14:paraId="32A94EBD"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nieuwzględniona.</w:t>
            </w:r>
          </w:p>
          <w:p w14:paraId="243E6DAC"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xml:space="preserve">MFiPR omawiał możliwość monitorowania przedmiotowego wskaźnika z CZSW i biorąc pod uwagę możliwości techniczne dotyczące jego obliczenia wprowadzono odpowiednie zapisy do ustawy wdrożeniowej (podstawa prawna przetwarzania tych danych). W opinii MFiPR będzie możliwe </w:t>
            </w:r>
            <w:r w:rsidRPr="00F64FBD">
              <w:rPr>
                <w:rFonts w:ascii="Calibri" w:eastAsia="Calibri" w:hAnsi="Calibri" w:cs="Calibri"/>
                <w:sz w:val="24"/>
                <w:szCs w:val="24"/>
                <w:lang w:eastAsia="pl-PL"/>
              </w:rPr>
              <w:lastRenderedPageBreak/>
              <w:t>monitorowanie dyskutowanego wskaźnika w zaproponowanym przez MFiPR brzmieniu, co pozwoli na ocenienie realnego wpływu otrzymanego w projekcie wsparcia na zatrudnialność uczestników po opuszczeniu jednostki penitencjarnej.</w:t>
            </w:r>
          </w:p>
          <w:p w14:paraId="0A021E21"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Wartość referencyjna i docelowa została określona na podstawie badania dla wspólnych wskaźników długoterminowych dla PI 9i w PO WER. Przewidujemy, że będzie on mierzony na podstawie badania ewaluacyjnego.</w:t>
            </w:r>
          </w:p>
        </w:tc>
      </w:tr>
      <w:tr w:rsidR="00F64FBD" w:rsidRPr="00F64FBD" w14:paraId="40DFFC2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BFAAFBB"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4789E" w14:textId="77777777" w:rsidR="00F64FBD" w:rsidRPr="00F64FBD" w:rsidRDefault="00F64FBD" w:rsidP="00F64FBD">
            <w:pPr>
              <w:spacing w:before="120" w:after="120" w:line="240" w:lineRule="auto"/>
              <w:rPr>
                <w:rFonts w:ascii="Calibri" w:eastAsia="Times New Roman" w:hAnsi="Calibri" w:cs="Calibri"/>
                <w:noProof/>
                <w:lang w:eastAsia="pl-PL"/>
              </w:rPr>
            </w:pPr>
            <w:bookmarkStart w:id="5" w:name="_Toc88665176"/>
            <w:r w:rsidRPr="00F64FBD">
              <w:rPr>
                <w:rFonts w:ascii="Calibri" w:eastAsia="Calibri" w:hAnsi="Calibri" w:cs="Calibri"/>
                <w:lang w:eastAsia="pl-PL"/>
              </w:rPr>
              <w:t>Priorytet I Lepsze polityki dla rozwoju społecznego</w:t>
            </w:r>
          </w:p>
          <w:p w14:paraId="67041D83" w14:textId="77777777" w:rsidR="00F64FBD" w:rsidRPr="00F64FBD" w:rsidRDefault="00F64FBD" w:rsidP="00F64FBD">
            <w:pPr>
              <w:keepNext/>
              <w:keepLines/>
              <w:spacing w:before="120" w:after="120" w:line="240" w:lineRule="auto"/>
              <w:outlineLvl w:val="1"/>
              <w:rPr>
                <w:rFonts w:ascii="Calibri" w:eastAsia="Calibri" w:hAnsi="Calibri" w:cs="Calibri"/>
                <w:iCs/>
                <w:noProof/>
                <w:lang w:eastAsia="pl-PL"/>
              </w:rPr>
            </w:pPr>
            <w:r w:rsidRPr="00F64FBD">
              <w:rPr>
                <w:rFonts w:ascii="Calibri" w:eastAsia="Calibri" w:hAnsi="Calibri" w:cs="Calibri"/>
                <w:iCs/>
                <w:noProof/>
                <w:lang w:eastAsia="pl-PL"/>
              </w:rPr>
              <w:t>Cele szczegółowe a) – l)</w:t>
            </w:r>
            <w:bookmarkEnd w:id="5"/>
          </w:p>
          <w:p w14:paraId="23ED1BCF" w14:textId="77777777" w:rsidR="00F64FBD" w:rsidRPr="00F64FBD" w:rsidRDefault="00F64FBD" w:rsidP="00F64FBD">
            <w:pPr>
              <w:spacing w:before="120" w:after="120" w:line="240" w:lineRule="auto"/>
              <w:rPr>
                <w:rFonts w:ascii="Calibri" w:eastAsia="Times New Roman" w:hAnsi="Calibri" w:cs="Calibri"/>
                <w:iCs/>
                <w:noProof/>
                <w:lang w:eastAsia="pl-PL"/>
              </w:rPr>
            </w:pPr>
            <w:r w:rsidRPr="00F64FBD">
              <w:rPr>
                <w:rFonts w:ascii="Calibri" w:eastAsia="Times New Roman" w:hAnsi="Calibri" w:cs="Calibri"/>
                <w:iCs/>
                <w:noProof/>
                <w:lang w:eastAsia="pl-PL"/>
              </w:rPr>
              <w:t xml:space="preserve">„W </w:t>
            </w:r>
            <w:r w:rsidRPr="00F64FBD">
              <w:rPr>
                <w:rFonts w:ascii="Calibri" w:eastAsia="Times New Roman" w:hAnsi="Calibri" w:cs="Calibri"/>
                <w:b/>
                <w:iCs/>
                <w:noProof/>
                <w:lang w:eastAsia="pl-PL"/>
              </w:rPr>
              <w:t xml:space="preserve">Osi </w:t>
            </w:r>
            <w:r w:rsidRPr="00F64FBD">
              <w:rPr>
                <w:rFonts w:ascii="Calibri" w:eastAsia="Times New Roman" w:hAnsi="Calibri" w:cs="Calibri"/>
                <w:iCs/>
                <w:noProof/>
                <w:lang w:eastAsia="pl-PL"/>
              </w:rPr>
              <w:t xml:space="preserve">I będzie możliwość realizacji współpracy ponadnarodowej we wszystkich celach </w:t>
            </w:r>
            <w:r w:rsidRPr="00F64FBD">
              <w:rPr>
                <w:rFonts w:ascii="Calibri" w:eastAsia="Times New Roman" w:hAnsi="Calibri" w:cs="Calibri"/>
                <w:iCs/>
                <w:noProof/>
                <w:lang w:eastAsia="pl-PL"/>
              </w:rPr>
              <w:lastRenderedPageBreak/>
              <w:t>szczegółowych określonych w art. 4 ust. 1 lit. a)-l) rozporządzenia ws. EFS+.”</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A50994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lastRenderedPageBreak/>
              <w:t>202</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1154B20" w14:textId="77777777" w:rsidR="00F64FBD" w:rsidRPr="00F64FBD" w:rsidRDefault="00F64FBD" w:rsidP="00F64FBD">
            <w:pPr>
              <w:numPr>
                <w:ilvl w:val="0"/>
                <w:numId w:val="9"/>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Wydaje się, iż przedmiotowy zapis powinien dotyczyć Priorytetu I, nie zaś Osi. Należy ujednolicić stosowaną terminologię.</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08F00104" w14:textId="77777777" w:rsidR="00F64FBD" w:rsidRPr="00F64FBD" w:rsidRDefault="00F64FBD" w:rsidP="00F64FBD">
            <w:pPr>
              <w:spacing w:before="120" w:after="120" w:line="240" w:lineRule="auto"/>
              <w:rPr>
                <w:rFonts w:ascii="Calibri" w:eastAsia="Times New Roman" w:hAnsi="Calibri" w:cs="Calibri"/>
                <w:iCs/>
                <w:noProof/>
                <w:lang w:eastAsia="pl-PL"/>
              </w:rPr>
            </w:pPr>
            <w:r w:rsidRPr="00F64FBD">
              <w:rPr>
                <w:rFonts w:ascii="Calibri" w:eastAsia="Times New Roman" w:hAnsi="Calibri" w:cs="Calibri"/>
                <w:iCs/>
                <w:noProof/>
                <w:lang w:eastAsia="pl-PL"/>
              </w:rPr>
              <w:t>W Priorytecie</w:t>
            </w:r>
            <w:r w:rsidRPr="00F64FBD">
              <w:rPr>
                <w:rFonts w:ascii="Calibri" w:eastAsia="Times New Roman" w:hAnsi="Calibri" w:cs="Calibri"/>
                <w:b/>
                <w:iCs/>
                <w:noProof/>
                <w:lang w:eastAsia="pl-PL"/>
              </w:rPr>
              <w:t xml:space="preserve"> </w:t>
            </w:r>
            <w:r w:rsidRPr="00F64FBD">
              <w:rPr>
                <w:rFonts w:ascii="Calibri" w:eastAsia="Times New Roman" w:hAnsi="Calibri" w:cs="Calibri"/>
                <w:iCs/>
                <w:noProof/>
                <w:lang w:eastAsia="pl-PL"/>
              </w:rPr>
              <w:t>I będzie możliwość realizacji współpracy ponadnarodowej we wszystkich celach szczegółowych określonych w art. 4 ust. 1 lit. a)-l) rozporządzenia ws. EFS+.</w:t>
            </w:r>
          </w:p>
          <w:p w14:paraId="7A63A9A0" w14:textId="77777777" w:rsidR="00F64FBD" w:rsidRPr="00F64FBD" w:rsidRDefault="00F64FBD" w:rsidP="00F64FBD">
            <w:pPr>
              <w:spacing w:before="120" w:after="120" w:line="240" w:lineRule="auto"/>
              <w:rPr>
                <w:rFonts w:ascii="Calibri" w:eastAsia="Times New Roman" w:hAnsi="Calibri" w:cs="Calibri"/>
                <w:iCs/>
                <w:noProof/>
                <w:lang w:eastAsia="pl-PL"/>
              </w:rPr>
            </w:pPr>
          </w:p>
        </w:tc>
        <w:tc>
          <w:tcPr>
            <w:tcW w:w="698" w:type="pct"/>
            <w:tcBorders>
              <w:top w:val="single" w:sz="4" w:space="0" w:color="000000"/>
              <w:left w:val="nil"/>
              <w:bottom w:val="single" w:sz="4" w:space="0" w:color="000000"/>
              <w:right w:val="single" w:sz="4" w:space="0" w:color="000000"/>
            </w:tcBorders>
            <w:vAlign w:val="center"/>
          </w:tcPr>
          <w:p w14:paraId="5C6F61A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Z dokumentu zasadniczo wynika, że program jest podzielony na priorytety, natomiast nie ma wskazanego schematu podziału programu na osie. </w:t>
            </w:r>
          </w:p>
        </w:tc>
        <w:tc>
          <w:tcPr>
            <w:tcW w:w="949" w:type="pct"/>
            <w:tcBorders>
              <w:top w:val="single" w:sz="4" w:space="0" w:color="000000"/>
              <w:left w:val="nil"/>
              <w:bottom w:val="single" w:sz="4" w:space="0" w:color="000000"/>
              <w:right w:val="single" w:sz="4" w:space="0" w:color="000000"/>
            </w:tcBorders>
          </w:tcPr>
          <w:p w14:paraId="38020754"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Uwaga uwzględniona</w:t>
            </w:r>
          </w:p>
        </w:tc>
      </w:tr>
      <w:tr w:rsidR="00F64FBD" w:rsidRPr="00F64FBD" w14:paraId="3ACF110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BDA424E"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2EA31F" w14:textId="77777777" w:rsidR="00F64FBD" w:rsidRPr="00F64FBD" w:rsidRDefault="00F64FBD" w:rsidP="00F64FBD">
            <w:pPr>
              <w:keepNext/>
              <w:keepLines/>
              <w:spacing w:after="0" w:line="240" w:lineRule="auto"/>
              <w:outlineLvl w:val="1"/>
              <w:rPr>
                <w:rFonts w:ascii="Calibri" w:eastAsia="Calibri" w:hAnsi="Calibri" w:cs="Calibri"/>
                <w:b/>
                <w:i/>
                <w:iCs/>
                <w:noProof/>
                <w:lang w:eastAsia="pl-PL"/>
              </w:rPr>
            </w:pPr>
            <w:r w:rsidRPr="00F64FBD">
              <w:rPr>
                <w:rFonts w:ascii="Calibri" w:eastAsia="Calibri" w:hAnsi="Calibri" w:cs="Calibri"/>
                <w:b/>
                <w:iCs/>
                <w:noProof/>
                <w:lang w:eastAsia="pl-PL"/>
              </w:rPr>
              <w:t>Dotyczy tabeli 12: Warunki podstawowe –</w:t>
            </w:r>
            <w:r w:rsidRPr="00F64FBD">
              <w:rPr>
                <w:rFonts w:ascii="Calibri" w:eastAsia="Calibri" w:hAnsi="Calibri" w:cs="Calibri"/>
                <w:b/>
                <w:i/>
                <w:iCs/>
                <w:noProof/>
                <w:lang w:eastAsia="pl-PL"/>
              </w:rPr>
              <w:t xml:space="preserve"> </w:t>
            </w:r>
          </w:p>
          <w:p w14:paraId="2B34AE9C" w14:textId="77777777" w:rsidR="00F64FBD" w:rsidRPr="00F64FBD" w:rsidRDefault="00F64FBD" w:rsidP="00F64FBD">
            <w:pPr>
              <w:keepNext/>
              <w:keepLines/>
              <w:spacing w:after="0" w:line="240" w:lineRule="auto"/>
              <w:outlineLvl w:val="1"/>
              <w:rPr>
                <w:rFonts w:ascii="Calibri" w:eastAsia="Calibri" w:hAnsi="Calibri" w:cs="Calibri"/>
                <w:iCs/>
                <w:noProof/>
                <w:lang w:eastAsia="pl-PL"/>
              </w:rPr>
            </w:pPr>
          </w:p>
          <w:p w14:paraId="1F1B620D" w14:textId="77777777" w:rsidR="00F64FBD" w:rsidRPr="00F64FBD" w:rsidRDefault="00F64FBD" w:rsidP="00F64FBD">
            <w:pPr>
              <w:spacing w:before="120" w:after="120" w:line="240" w:lineRule="auto"/>
              <w:rPr>
                <w:rFonts w:ascii="Calibri" w:eastAsia="Calibri" w:hAnsi="Calibri" w:cs="Calibri"/>
                <w:lang w:eastAsia="pl-PL"/>
              </w:rPr>
            </w:pPr>
            <w:r w:rsidRPr="00F64FBD">
              <w:rPr>
                <w:rFonts w:ascii="Calibri" w:eastAsia="Calibri" w:hAnsi="Calibri" w:cs="Calibri"/>
                <w:iCs/>
                <w:noProof/>
                <w:lang w:eastAsia="pl-PL"/>
              </w:rPr>
              <w:t xml:space="preserve">Warunek </w:t>
            </w:r>
            <w:r w:rsidRPr="00F64FBD">
              <w:rPr>
                <w:rFonts w:ascii="Calibri" w:eastAsia="Times New Roman" w:hAnsi="Calibri" w:cs="Calibri"/>
                <w:lang w:eastAsia="pl-PL"/>
              </w:rPr>
              <w:t>Wdrażanie i stosowanie Konwencji ONZ o prawach osób niepełnosprawnych zgodnie z decyzją Rady 2010/48/WE, kolumna „Spełnienie kryteriów”</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88D5C38"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349</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217C5D4"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Należy wskazać, iż warunek jest uznany za spełniony.</w:t>
            </w:r>
          </w:p>
          <w:p w14:paraId="450D4F0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 Należy zauważyć, że Polska wypełniła warunek w zakresie opracowania i przyjęcia  Strategii na rzecz Osób z Niepełnosprawnościami 2021-2030, przygotowała samoocenę, trwa dialog z KE, która postawiła pytania o niektóre kwestie.</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A9D806F" w14:textId="77777777" w:rsidR="00F64FBD" w:rsidRPr="00F64FBD" w:rsidRDefault="00F64FBD" w:rsidP="00F64FBD">
            <w:pPr>
              <w:spacing w:before="120" w:after="120" w:line="240" w:lineRule="auto"/>
              <w:rPr>
                <w:rFonts w:ascii="Calibri" w:eastAsia="Times New Roman" w:hAnsi="Calibri" w:cs="Calibri"/>
                <w:iCs/>
                <w:noProof/>
                <w:lang w:eastAsia="pl-PL"/>
              </w:rPr>
            </w:pPr>
            <w:r w:rsidRPr="00F64FBD">
              <w:rPr>
                <w:rFonts w:ascii="Calibri" w:eastAsia="Calibri" w:hAnsi="Calibri" w:cs="Calibri"/>
                <w:b/>
                <w:lang w:eastAsia="pl-PL"/>
              </w:rPr>
              <w:t>T</w:t>
            </w:r>
          </w:p>
        </w:tc>
        <w:tc>
          <w:tcPr>
            <w:tcW w:w="698" w:type="pct"/>
            <w:tcBorders>
              <w:top w:val="single" w:sz="4" w:space="0" w:color="000000"/>
              <w:left w:val="nil"/>
              <w:bottom w:val="single" w:sz="4" w:space="0" w:color="000000"/>
              <w:right w:val="single" w:sz="4" w:space="0" w:color="000000"/>
            </w:tcBorders>
            <w:vAlign w:val="center"/>
          </w:tcPr>
          <w:p w14:paraId="7754E15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projekcie programu wskazano, iż przedmiotowy warunek nie jest spełniony, co jest niespójne z zapisami projektu Umowy Partnerstwa 2021-2027 (przyjętym przez RM 30 listopada 2021 r.), w którym wskazano, że warunek został uznany przez Polskę za spełniony. Ponadto, należy zauważyć, że zgodnie z art. 15 ust. 2 tzw. Rozporządzenia ogólnego z 24.06.2021 r.: „Przy </w:t>
            </w:r>
            <w:r w:rsidRPr="00F64FBD">
              <w:rPr>
                <w:rFonts w:ascii="Calibri" w:eastAsia="Calibri" w:hAnsi="Calibri" w:cs="Calibri"/>
                <w:lang w:eastAsia="pl-PL"/>
              </w:rPr>
              <w:lastRenderedPageBreak/>
              <w:t xml:space="preserve">przygotowywaniu programu lub wprowadzaniu nowego celu szczegółowego w ramach zmian programu państwo członkowskie ocenia, czy spełnione zostały warunki podstawowe związane z wybranym celem szczegółowym. Warunek podstawowy uważa się za spełniony, gdy spełnione zostały wszystkie stosowne kryteria. W każdym programie lub w zmianie programu państwo członkowskie wskazuje spełnione i niespełnione warunki podstawowe oraz podaje uzasadnienie, jeżeli </w:t>
            </w:r>
            <w:r w:rsidRPr="00F64FBD">
              <w:rPr>
                <w:rFonts w:ascii="Calibri" w:eastAsia="Calibri" w:hAnsi="Calibri" w:cs="Calibri"/>
                <w:lang w:eastAsia="pl-PL"/>
              </w:rPr>
              <w:lastRenderedPageBreak/>
              <w:t>uważa, że warunek podstawowy został spełniony.”</w:t>
            </w:r>
          </w:p>
        </w:tc>
        <w:tc>
          <w:tcPr>
            <w:tcW w:w="949" w:type="pct"/>
            <w:tcBorders>
              <w:top w:val="single" w:sz="4" w:space="0" w:color="000000"/>
              <w:left w:val="nil"/>
              <w:bottom w:val="single" w:sz="4" w:space="0" w:color="000000"/>
              <w:right w:val="single" w:sz="4" w:space="0" w:color="000000"/>
            </w:tcBorders>
          </w:tcPr>
          <w:p w14:paraId="0E55973B"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nieuwzględniona.</w:t>
            </w:r>
          </w:p>
          <w:p w14:paraId="049776FF"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Zapisy odnośnie do statusu spełnienia warunku zawarte w UP oraz projekcie programu nie pozostają ze sobą w sprzeczności.</w:t>
            </w:r>
          </w:p>
          <w:p w14:paraId="41BCCFD5"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xml:space="preserve">UP zawiera ramowy opis warunków podstawowych wraz z informacją o statusie ich spełnienia na poziomie państwa członkowskiego.  Formalna ocena spełnienia poszczególnych warunków dokonywana jest przez KE wyłącznie po przedłożeniu programów. Stąd też projekty programów zawierają ocenę KE w </w:t>
            </w:r>
            <w:r w:rsidRPr="00F64FBD">
              <w:rPr>
                <w:rFonts w:ascii="Calibri" w:eastAsia="Calibri" w:hAnsi="Calibri" w:cs="Calibri"/>
                <w:sz w:val="24"/>
                <w:szCs w:val="24"/>
                <w:lang w:eastAsia="pl-PL"/>
              </w:rPr>
              <w:lastRenderedPageBreak/>
              <w:t>zakresie spełnienia warunków.</w:t>
            </w:r>
          </w:p>
          <w:p w14:paraId="037DE4E4"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Podział ujęty w programach nie odzwierciedla etapu nieformalnego dialogu.</w:t>
            </w:r>
          </w:p>
          <w:p w14:paraId="0FC2AF63"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Status "spełniony" (TAK) można wskazać tylko przy warunkach, których spełnienie potwierdziła KE.</w:t>
            </w:r>
          </w:p>
        </w:tc>
      </w:tr>
      <w:tr w:rsidR="00F64FBD" w:rsidRPr="00F64FBD" w14:paraId="4B2059B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4CE0062"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F16F37" w14:textId="77777777" w:rsidR="00F64FBD" w:rsidRPr="00F64FBD" w:rsidRDefault="00F64FBD" w:rsidP="00F64FBD">
            <w:pPr>
              <w:keepNext/>
              <w:keepLines/>
              <w:spacing w:before="120" w:after="120" w:line="240" w:lineRule="auto"/>
              <w:outlineLvl w:val="1"/>
              <w:rPr>
                <w:rFonts w:ascii="Calibri" w:eastAsia="Times New Roman" w:hAnsi="Calibri" w:cs="Calibri"/>
                <w:b/>
                <w:lang w:eastAsia="pl-PL"/>
              </w:rPr>
            </w:pPr>
            <w:r w:rsidRPr="00F64FBD">
              <w:rPr>
                <w:rFonts w:ascii="Calibri" w:eastAsia="Times New Roman" w:hAnsi="Calibri" w:cs="Calibri"/>
                <w:b/>
                <w:lang w:eastAsia="pl-PL"/>
              </w:rPr>
              <w:t>Dotyczy tabeli 12: Warunek podstawowy</w:t>
            </w:r>
          </w:p>
          <w:p w14:paraId="124472FD" w14:textId="77777777" w:rsidR="00F64FBD" w:rsidRPr="00F64FBD" w:rsidRDefault="00F64FBD" w:rsidP="00F64FBD">
            <w:pPr>
              <w:keepNext/>
              <w:keepLines/>
              <w:spacing w:after="0" w:line="240" w:lineRule="auto"/>
              <w:outlineLvl w:val="1"/>
              <w:rPr>
                <w:rFonts w:ascii="Calibri" w:eastAsia="Calibri" w:hAnsi="Calibri" w:cs="Calibri"/>
                <w:b/>
                <w:iCs/>
                <w:noProof/>
                <w:lang w:eastAsia="pl-PL"/>
              </w:rPr>
            </w:pPr>
            <w:r w:rsidRPr="00F64FBD">
              <w:rPr>
                <w:rFonts w:ascii="Calibri" w:eastAsia="Times New Roman" w:hAnsi="Calibri" w:cs="Calibri"/>
                <w:lang w:eastAsia="pl-PL"/>
              </w:rPr>
              <w:t>4.1 Ramy strategiczne polityki na rzecz aktywnych polityk rynku pracy</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6FC1DD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352-353</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1128BD6"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Należy wskazać, iż warunek jest uznany za spełniony.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F8B87CD" w14:textId="77777777" w:rsidR="00F64FBD" w:rsidRPr="00F64FBD" w:rsidRDefault="00F64FBD" w:rsidP="00F64FBD">
            <w:pPr>
              <w:spacing w:before="120" w:after="120" w:line="240" w:lineRule="auto"/>
              <w:rPr>
                <w:rFonts w:ascii="Calibri" w:eastAsia="Calibri" w:hAnsi="Calibri" w:cs="Calibri"/>
                <w:b/>
                <w:lang w:eastAsia="pl-PL"/>
              </w:rPr>
            </w:pPr>
            <w:r w:rsidRPr="00F64FBD">
              <w:rPr>
                <w:rFonts w:ascii="Calibri" w:eastAsia="Calibri" w:hAnsi="Calibri" w:cs="Calibri"/>
                <w:lang w:eastAsia="pl-PL"/>
              </w:rPr>
              <w:t>T</w:t>
            </w:r>
          </w:p>
        </w:tc>
        <w:tc>
          <w:tcPr>
            <w:tcW w:w="698" w:type="pct"/>
            <w:tcBorders>
              <w:top w:val="single" w:sz="4" w:space="0" w:color="000000"/>
              <w:left w:val="nil"/>
              <w:bottom w:val="single" w:sz="4" w:space="0" w:color="000000"/>
              <w:right w:val="single" w:sz="4" w:space="0" w:color="000000"/>
            </w:tcBorders>
            <w:vAlign w:val="center"/>
          </w:tcPr>
          <w:p w14:paraId="56E5B570"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projekcie programu wskazano, iż przedmiotowy warunek nie jest spełniony, co jest niespójne z zapisami projektu Umowy Partnerstwa 2021-2027 (przyjętym przez RM 30.11 br.), w którym wskazano, że warunek został uznany przez Polskę za spełniony. Ponadto, należy zauważyć, że zgodnie z art. 15 ust. 2 tzw. Rozporządzenia ogólnego z 24.06.2021 r.: „Przy przygotowywaniu programu lub wprowadzaniu nowego celu </w:t>
            </w:r>
            <w:r w:rsidRPr="00F64FBD">
              <w:rPr>
                <w:rFonts w:ascii="Calibri" w:eastAsia="Calibri" w:hAnsi="Calibri" w:cs="Calibri"/>
                <w:lang w:eastAsia="pl-PL"/>
              </w:rPr>
              <w:lastRenderedPageBreak/>
              <w:t>szczegółowego w ramach zmian programu państwo członkowskie ocenia, czy spełnione zostały warunki podstawowe związane z wybranym celem szczegółowym. Warunek podstawowy uważa się za spełniony, gdy spełnione zostały wszystkie stosowne kryteria. W każdym programie lub w zmianie programu państwo członkowskie wskazuje spełnione i niespełnione warunki podstawowe oraz, podaje uzasadnienie, jeżeli uważa, że warunek podstawowy został spełniony.”</w:t>
            </w:r>
          </w:p>
        </w:tc>
        <w:tc>
          <w:tcPr>
            <w:tcW w:w="949" w:type="pct"/>
            <w:tcBorders>
              <w:top w:val="single" w:sz="4" w:space="0" w:color="000000"/>
              <w:left w:val="nil"/>
              <w:bottom w:val="single" w:sz="4" w:space="0" w:color="000000"/>
              <w:right w:val="single" w:sz="4" w:space="0" w:color="000000"/>
            </w:tcBorders>
          </w:tcPr>
          <w:p w14:paraId="456E6E2B"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nieuwzględniona.</w:t>
            </w:r>
          </w:p>
          <w:p w14:paraId="3885315A"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Zapisy odnośnie do statusu spełnienia warunku zawarte w UP oraz projekcie programu nie pozostają ze sobą w sprzeczności.</w:t>
            </w:r>
          </w:p>
          <w:p w14:paraId="68C31958"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UP zawiera ramowy opis warunków podstawowych wraz z informacją o statusie ich spełnienia na poziomie państwa członkowskiego.  Formalna ocena spełnienia poszczególnych warunków dokonywana jest przez KE wyłącznie po przedłożeniu programów. Stąd też projekty programów zawierają ocenę KE w zakresie spełnienia warunków.</w:t>
            </w:r>
          </w:p>
          <w:p w14:paraId="1FB02208"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lastRenderedPageBreak/>
              <w:t>Podział ujęty w programach nie odzwierciedla etapu nieformalnego dialogu.</w:t>
            </w:r>
          </w:p>
          <w:p w14:paraId="4316574F" w14:textId="77777777" w:rsidR="00F64FBD" w:rsidRPr="00F64FBD" w:rsidRDefault="00F64FBD" w:rsidP="00F64FBD">
            <w:pPr>
              <w:rPr>
                <w:rFonts w:ascii="Calibri" w:eastAsia="Calibri" w:hAnsi="Calibri" w:cs="Calibri"/>
                <w:sz w:val="24"/>
                <w:szCs w:val="24"/>
                <w:lang w:eastAsia="pl-PL"/>
              </w:rPr>
            </w:pPr>
            <w:r w:rsidRPr="00F64FBD">
              <w:rPr>
                <w:rFonts w:ascii="Calibri" w:eastAsia="Calibri" w:hAnsi="Calibri" w:cs="Calibri"/>
                <w:sz w:val="24"/>
                <w:szCs w:val="24"/>
                <w:lang w:eastAsia="pl-PL"/>
              </w:rPr>
              <w:t>Status "spełniony" (TAK) można wskazać tylko przy warunkach, których spełnienie potwierdziła KE.</w:t>
            </w:r>
          </w:p>
        </w:tc>
      </w:tr>
      <w:tr w:rsidR="00F64FBD" w:rsidRPr="00F64FBD" w14:paraId="50EFA7C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31E065D"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E6EB90" w14:textId="77777777" w:rsidR="00F64FBD" w:rsidRPr="00F64FBD" w:rsidRDefault="00F64FBD" w:rsidP="00F64FBD">
            <w:pPr>
              <w:keepNext/>
              <w:keepLines/>
              <w:spacing w:before="120" w:after="120" w:line="240" w:lineRule="auto"/>
              <w:outlineLvl w:val="1"/>
              <w:rPr>
                <w:rFonts w:ascii="Calibri" w:eastAsia="Times New Roman" w:hAnsi="Calibri" w:cs="Calibri"/>
                <w:b/>
                <w:lang w:eastAsia="pl-PL"/>
              </w:rPr>
            </w:pPr>
            <w:r w:rsidRPr="00F64FBD">
              <w:rPr>
                <w:rFonts w:ascii="Calibri" w:eastAsia="Times New Roman" w:hAnsi="Calibri" w:cs="Calibri"/>
                <w:b/>
                <w:lang w:eastAsia="pl-PL"/>
              </w:rPr>
              <w:t>Dotyczy tabeli 12: Warunki podstawowe</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2E7BB9F"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357</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F15811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Uwaga techniczna – propozycja zmiany dotyczy adresu strony internetowej, do której odsyła dokument w zakresie efektywności podstawowych form aktywizacji zawodowej.</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706A114" w14:textId="77777777" w:rsidR="00F64FBD" w:rsidRPr="00F64FBD" w:rsidRDefault="00F64FBD" w:rsidP="00F64FBD">
            <w:pPr>
              <w:spacing w:before="120" w:after="120" w:line="240" w:lineRule="auto"/>
              <w:rPr>
                <w:rFonts w:ascii="Calibri" w:eastAsia="Calibri" w:hAnsi="Calibri" w:cs="Calibri"/>
                <w:lang w:eastAsia="pl-PL"/>
              </w:rPr>
            </w:pPr>
            <w:r w:rsidRPr="00F64FBD">
              <w:rPr>
                <w:rFonts w:ascii="Calibri" w:eastAsia="Calibri" w:hAnsi="Calibri" w:cs="Calibri"/>
                <w:lang w:eastAsia="pl-PL"/>
              </w:rPr>
              <w:t>https://www.gov.pl/web/rodzina/efektywnosc-form-promocji-zatrudnienia</w:t>
            </w:r>
          </w:p>
        </w:tc>
        <w:tc>
          <w:tcPr>
            <w:tcW w:w="698" w:type="pct"/>
            <w:tcBorders>
              <w:top w:val="single" w:sz="4" w:space="0" w:color="000000"/>
              <w:left w:val="nil"/>
              <w:bottom w:val="single" w:sz="4" w:space="0" w:color="000000"/>
              <w:right w:val="single" w:sz="4" w:space="0" w:color="000000"/>
            </w:tcBorders>
            <w:vAlign w:val="center"/>
          </w:tcPr>
          <w:p w14:paraId="545E65FD"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Prawidłowe wskazanie adresu strony internetowej.</w:t>
            </w:r>
          </w:p>
        </w:tc>
        <w:tc>
          <w:tcPr>
            <w:tcW w:w="949" w:type="pct"/>
            <w:tcBorders>
              <w:top w:val="single" w:sz="4" w:space="0" w:color="000000"/>
              <w:left w:val="nil"/>
              <w:bottom w:val="single" w:sz="4" w:space="0" w:color="000000"/>
              <w:right w:val="single" w:sz="4" w:space="0" w:color="000000"/>
            </w:tcBorders>
          </w:tcPr>
          <w:p w14:paraId="447B8023"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Uwaga uwzględniona</w:t>
            </w:r>
          </w:p>
        </w:tc>
      </w:tr>
      <w:tr w:rsidR="00F64FBD" w:rsidRPr="00F64FBD" w14:paraId="5490AAE4"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503D702"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C222C" w14:textId="77777777" w:rsidR="00F64FBD" w:rsidRPr="00F64FBD" w:rsidRDefault="00F64FBD" w:rsidP="00F64FBD">
            <w:pPr>
              <w:spacing w:before="120" w:after="0" w:line="240" w:lineRule="auto"/>
              <w:jc w:val="both"/>
              <w:rPr>
                <w:rFonts w:ascii="Calibri" w:eastAsia="Times New Roman" w:hAnsi="Calibri" w:cs="Calibri"/>
                <w:b/>
                <w:lang w:eastAsia="pl-PL"/>
              </w:rPr>
            </w:pPr>
            <w:r w:rsidRPr="00F64FBD">
              <w:rPr>
                <w:rFonts w:ascii="Calibri" w:eastAsia="Times New Roman" w:hAnsi="Calibri" w:cs="Calibri"/>
                <w:b/>
                <w:lang w:eastAsia="pl-PL"/>
              </w:rPr>
              <w:t>Warunek podstawowy</w:t>
            </w:r>
          </w:p>
          <w:p w14:paraId="1C97BF8A" w14:textId="77777777" w:rsidR="00F64FBD" w:rsidRPr="00F64FBD" w:rsidRDefault="00F64FBD" w:rsidP="00F64FBD">
            <w:pPr>
              <w:keepNext/>
              <w:keepLines/>
              <w:spacing w:before="120" w:after="120" w:line="240" w:lineRule="auto"/>
              <w:outlineLvl w:val="1"/>
              <w:rPr>
                <w:rFonts w:ascii="Calibri" w:eastAsia="Times New Roman" w:hAnsi="Calibri" w:cs="Calibri"/>
                <w:b/>
                <w:lang w:eastAsia="pl-PL"/>
              </w:rPr>
            </w:pPr>
            <w:r w:rsidRPr="00F64FBD">
              <w:rPr>
                <w:rFonts w:ascii="Calibri" w:eastAsia="Times New Roman" w:hAnsi="Calibri" w:cs="Calibri"/>
                <w:b/>
                <w:lang w:eastAsia="pl-PL"/>
              </w:rPr>
              <w:t>4.2. Krajowe ramy strategiczne na rzecz równouprawnienia płci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49BC48A"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359</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6CF8679"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Należy wskazać, iż warunek jest uznany za spełniony.</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266AD78" w14:textId="77777777" w:rsidR="00F64FBD" w:rsidRPr="00F64FBD" w:rsidRDefault="00F64FBD" w:rsidP="00F64FBD">
            <w:pPr>
              <w:spacing w:before="120" w:after="120" w:line="240" w:lineRule="auto"/>
              <w:rPr>
                <w:rFonts w:ascii="Calibri" w:eastAsia="Calibri" w:hAnsi="Calibri" w:cs="Calibri"/>
                <w:lang w:eastAsia="pl-PL"/>
              </w:rPr>
            </w:pPr>
            <w:r w:rsidRPr="00F64FBD">
              <w:rPr>
                <w:rFonts w:ascii="Calibri" w:eastAsia="Calibri" w:hAnsi="Calibri" w:cs="Calibri"/>
                <w:lang w:eastAsia="pl-PL"/>
              </w:rPr>
              <w:t>T</w:t>
            </w:r>
          </w:p>
        </w:tc>
        <w:tc>
          <w:tcPr>
            <w:tcW w:w="698" w:type="pct"/>
            <w:tcBorders>
              <w:top w:val="single" w:sz="4" w:space="0" w:color="000000"/>
              <w:left w:val="nil"/>
              <w:bottom w:val="single" w:sz="4" w:space="0" w:color="000000"/>
              <w:right w:val="single" w:sz="4" w:space="0" w:color="000000"/>
            </w:tcBorders>
            <w:vAlign w:val="center"/>
          </w:tcPr>
          <w:p w14:paraId="7819A271"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 projekcie programu wskazano, iż przedmiotowy warunek nie jest spełniony, co jest niespójne z zapisami projektu Umowy Partnerstwa 2021-2027 (przyjętym przez RM 30.11 br.), w którym wskazano, że warunek został uznany przez Polskę za spełniony. Ponadto, należy zauważyć, że zgodnie z art. 15 ust. 2 tzw. Rozporządzenia ogólnego z 24.06.2021 r.: </w:t>
            </w:r>
            <w:r w:rsidRPr="00F64FBD">
              <w:rPr>
                <w:rFonts w:ascii="Calibri" w:eastAsia="Calibri" w:hAnsi="Calibri" w:cs="Calibri"/>
                <w:lang w:eastAsia="pl-PL"/>
              </w:rPr>
              <w:lastRenderedPageBreak/>
              <w:t xml:space="preserve">„Przy przygotowywaniu programu lub wprowadzaniu nowego celu szczegółowego w ramach zmian programu państwo członkowskie ocenia, czy spełnione zostały warunki podstawowe związane z wybranym celem szczegółowym. Warunek podstawowy uważa się za spełniony, gdy spełnione zostały wszystkie stosowne kryteria. W każdym programie lub w zmianie programu państwo członkowskie wskazuje spełnione i niespełnione warunki podstawowe oraz, podaje </w:t>
            </w:r>
            <w:r w:rsidRPr="00F64FBD">
              <w:rPr>
                <w:rFonts w:ascii="Calibri" w:eastAsia="Calibri" w:hAnsi="Calibri" w:cs="Calibri"/>
                <w:lang w:eastAsia="pl-PL"/>
              </w:rPr>
              <w:lastRenderedPageBreak/>
              <w:t>uzasadnienie, jeżeli uważa, że warunek podstawowy został spełniony.”</w:t>
            </w:r>
          </w:p>
        </w:tc>
        <w:tc>
          <w:tcPr>
            <w:tcW w:w="949" w:type="pct"/>
            <w:tcBorders>
              <w:top w:val="single" w:sz="4" w:space="0" w:color="000000"/>
              <w:left w:val="nil"/>
              <w:bottom w:val="single" w:sz="4" w:space="0" w:color="000000"/>
              <w:right w:val="single" w:sz="4" w:space="0" w:color="000000"/>
            </w:tcBorders>
          </w:tcPr>
          <w:p w14:paraId="0A79BEB1"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nieuwzględniona.</w:t>
            </w:r>
          </w:p>
          <w:p w14:paraId="7B9546AB"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Zapisy odnośnie do statusu spełnienia warunku zawarte w UP oraz projekcie programu nie pozostają ze sobą w sprzeczności.</w:t>
            </w:r>
          </w:p>
          <w:p w14:paraId="28C4FB12"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 xml:space="preserve">UP zawiera ramowy opis warunków podstawowych wraz z informacją o statusie ich spełnienia na poziomie państwa członkowskiego.  Formalna ocena spełnienia poszczególnych warunków dokonywana jest przez KE wyłącznie po przedłożeniu programów. Stąd też projekty programów </w:t>
            </w:r>
            <w:r w:rsidRPr="00F64FBD">
              <w:rPr>
                <w:rFonts w:ascii="Calibri" w:eastAsia="Calibri" w:hAnsi="Calibri" w:cs="Calibri"/>
                <w:sz w:val="24"/>
                <w:szCs w:val="24"/>
                <w:lang w:eastAsia="pl-PL"/>
              </w:rPr>
              <w:lastRenderedPageBreak/>
              <w:t>zawierają ocenę KE w zakresie spełnienia warunków.</w:t>
            </w:r>
          </w:p>
          <w:p w14:paraId="27E09936"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Podział ujęty w programach nie odzwierciedla etapu nieformalnego dialogu.</w:t>
            </w:r>
          </w:p>
          <w:p w14:paraId="6E6284E1" w14:textId="77777777" w:rsidR="00F64FBD" w:rsidRPr="00F64FBD" w:rsidRDefault="00F64FBD" w:rsidP="00F64FBD">
            <w:pPr>
              <w:rPr>
                <w:rFonts w:ascii="Calibri" w:eastAsia="Calibri" w:hAnsi="Calibri" w:cs="Calibri"/>
                <w:sz w:val="24"/>
                <w:szCs w:val="24"/>
                <w:lang w:eastAsia="pl-PL"/>
              </w:rPr>
            </w:pPr>
            <w:r w:rsidRPr="00F64FBD">
              <w:rPr>
                <w:rFonts w:ascii="Calibri" w:eastAsia="Calibri" w:hAnsi="Calibri" w:cs="Calibri"/>
                <w:sz w:val="24"/>
                <w:szCs w:val="24"/>
                <w:lang w:eastAsia="pl-PL"/>
              </w:rPr>
              <w:t>Status "spełniony" (TAK) można wskazać tylko przy warunkach, których spełnienie potwierdziła KE.</w:t>
            </w:r>
          </w:p>
        </w:tc>
      </w:tr>
      <w:tr w:rsidR="00F64FBD" w:rsidRPr="00F64FBD" w14:paraId="72BF25D6"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4CF8D01C"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48F81" w14:textId="77777777" w:rsidR="00F64FBD" w:rsidRPr="00F64FBD" w:rsidRDefault="00F64FBD" w:rsidP="00F64FBD">
            <w:pPr>
              <w:spacing w:before="120" w:after="0" w:line="240" w:lineRule="auto"/>
              <w:jc w:val="both"/>
              <w:rPr>
                <w:rFonts w:ascii="Calibri" w:eastAsia="Times New Roman" w:hAnsi="Calibri" w:cs="Calibri"/>
                <w:b/>
                <w:lang w:eastAsia="pl-PL"/>
              </w:rPr>
            </w:pPr>
            <w:r w:rsidRPr="00F64FBD">
              <w:rPr>
                <w:rFonts w:ascii="Calibri" w:eastAsia="Times New Roman" w:hAnsi="Calibri" w:cs="Calibri"/>
                <w:b/>
                <w:lang w:eastAsia="pl-PL"/>
              </w:rPr>
              <w:t>Warunek podstawowy</w:t>
            </w:r>
          </w:p>
          <w:p w14:paraId="4711E65C" w14:textId="77777777" w:rsidR="00F64FBD" w:rsidRPr="00F64FBD" w:rsidRDefault="00F64FBD" w:rsidP="00F64FBD">
            <w:pPr>
              <w:spacing w:before="120" w:after="0" w:line="240" w:lineRule="auto"/>
              <w:jc w:val="both"/>
              <w:rPr>
                <w:rFonts w:ascii="Calibri" w:eastAsia="Times New Roman" w:hAnsi="Calibri" w:cs="Calibri"/>
                <w:b/>
                <w:lang w:eastAsia="pl-PL"/>
              </w:rPr>
            </w:pPr>
            <w:r w:rsidRPr="00F64FBD">
              <w:rPr>
                <w:rFonts w:ascii="Calibri" w:eastAsia="Calibri" w:hAnsi="Calibri" w:cs="Calibri"/>
                <w:lang w:eastAsia="pl-PL"/>
              </w:rPr>
              <w:t>4.4.Krajowe ramy strategiczne polityki na rzecz włączenia społecznego i ograniczenia ubóstwa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4BF2E7E"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376</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5675C30" w14:textId="77777777" w:rsidR="00F64FBD" w:rsidRPr="00F64FBD" w:rsidRDefault="00F64FBD" w:rsidP="00F64FBD">
            <w:pPr>
              <w:numPr>
                <w:ilvl w:val="0"/>
                <w:numId w:val="15"/>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Należy wskazać, iż warunek jest uznany za spełniony.</w:t>
            </w:r>
          </w:p>
          <w:p w14:paraId="69484AB1" w14:textId="77777777" w:rsidR="00F64FBD" w:rsidRPr="00F64FBD" w:rsidRDefault="00F64FBD" w:rsidP="00F64FBD">
            <w:pPr>
              <w:numPr>
                <w:ilvl w:val="0"/>
                <w:numId w:val="15"/>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Niewłaściwie przywołana nazwa Strategii na rzecz Osób z Niepełnosprawnościami 2021-2030 w zdaniu:</w:t>
            </w:r>
          </w:p>
          <w:p w14:paraId="15665D6B"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 xml:space="preserve">„Wśród krajowych dokumentów strategicznych o szczególnym znaczeniu dla polityki walki z ubóstwem i wykluczeniem należy wymienić, poza SRKL:, Narodowy Program Mieszkaniowy, Strategię na rzecz Osób z Niepełnosprawnościami </w:t>
            </w:r>
            <w:r w:rsidRPr="00F64FBD">
              <w:rPr>
                <w:rFonts w:ascii="Calibri" w:eastAsia="Calibri" w:hAnsi="Calibri" w:cs="Calibri"/>
                <w:b/>
                <w:lang w:eastAsia="pl-PL"/>
              </w:rPr>
              <w:t>2020</w:t>
            </w:r>
            <w:r w:rsidRPr="00F64FBD">
              <w:rPr>
                <w:rFonts w:ascii="Calibri" w:eastAsia="Calibri" w:hAnsi="Calibri" w:cs="Calibri"/>
                <w:lang w:eastAsia="pl-PL"/>
              </w:rPr>
              <w:t>-2030, Krajową Strategię Rozwoju Regionalnego oraz opracowywaną Politykę Migracyjną.”</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31A81AE" w14:textId="77777777" w:rsidR="00F64FBD" w:rsidRPr="00F64FBD" w:rsidRDefault="00F64FBD" w:rsidP="00F64FBD">
            <w:pPr>
              <w:numPr>
                <w:ilvl w:val="0"/>
                <w:numId w:val="16"/>
              </w:numPr>
              <w:spacing w:before="60" w:after="60" w:line="240" w:lineRule="auto"/>
              <w:contextualSpacing/>
              <w:rPr>
                <w:rFonts w:ascii="Calibri" w:eastAsia="Calibri" w:hAnsi="Calibri" w:cs="Calibri"/>
                <w:b/>
                <w:lang w:eastAsia="pl-PL"/>
              </w:rPr>
            </w:pPr>
            <w:r w:rsidRPr="00F64FBD">
              <w:rPr>
                <w:rFonts w:ascii="Calibri" w:eastAsia="Calibri" w:hAnsi="Calibri" w:cs="Calibri"/>
                <w:lang w:eastAsia="pl-PL"/>
              </w:rPr>
              <w:t>Warunek jest uznany za spełniony.</w:t>
            </w:r>
          </w:p>
          <w:p w14:paraId="7AED9F56" w14:textId="77777777" w:rsidR="00F64FBD" w:rsidRPr="00F64FBD" w:rsidRDefault="00F64FBD" w:rsidP="00F64FBD">
            <w:pPr>
              <w:numPr>
                <w:ilvl w:val="0"/>
                <w:numId w:val="16"/>
              </w:numPr>
              <w:spacing w:before="120" w:after="120" w:line="240" w:lineRule="auto"/>
              <w:contextualSpacing/>
              <w:rPr>
                <w:rFonts w:ascii="Calibri" w:eastAsia="Calibri" w:hAnsi="Calibri" w:cs="Calibri"/>
                <w:lang w:eastAsia="pl-PL"/>
              </w:rPr>
            </w:pPr>
            <w:r w:rsidRPr="00F64FBD">
              <w:rPr>
                <w:rFonts w:ascii="Calibri" w:eastAsia="Calibri" w:hAnsi="Calibri" w:cs="Calibri"/>
                <w:lang w:eastAsia="pl-PL"/>
              </w:rPr>
              <w:t xml:space="preserve">Powinno być: „Wśród krajowych dokumentów strategicznych o szczególnym znaczeniu dla polityki walki z ubóstwem i wykluczeniem należy wymienić, poza SRKL:, Narodowy Program Mieszkaniowy, Strategię na rzecz Osób z Niepełnosprawnościami </w:t>
            </w:r>
            <w:r w:rsidRPr="00F64FBD">
              <w:rPr>
                <w:rFonts w:ascii="Calibri" w:eastAsia="Calibri" w:hAnsi="Calibri" w:cs="Calibri"/>
                <w:b/>
                <w:lang w:eastAsia="pl-PL"/>
              </w:rPr>
              <w:t>2021</w:t>
            </w:r>
            <w:r w:rsidRPr="00F64FBD">
              <w:rPr>
                <w:rFonts w:ascii="Calibri" w:eastAsia="Calibri" w:hAnsi="Calibri" w:cs="Calibri"/>
                <w:lang w:eastAsia="pl-PL"/>
              </w:rPr>
              <w:t>-2030, Krajową Strategię Rozwoju Regionalnego oraz opracowywaną Politykę Migracyjną.”</w:t>
            </w:r>
          </w:p>
        </w:tc>
        <w:tc>
          <w:tcPr>
            <w:tcW w:w="698" w:type="pct"/>
            <w:tcBorders>
              <w:top w:val="single" w:sz="4" w:space="0" w:color="000000"/>
              <w:left w:val="nil"/>
              <w:bottom w:val="single" w:sz="4" w:space="0" w:color="000000"/>
              <w:right w:val="single" w:sz="4" w:space="0" w:color="000000"/>
            </w:tcBorders>
            <w:vAlign w:val="center"/>
          </w:tcPr>
          <w:p w14:paraId="0906B01D" w14:textId="77777777" w:rsidR="00F64FBD" w:rsidRPr="00F64FBD" w:rsidRDefault="00F64FBD" w:rsidP="00F64FBD">
            <w:pPr>
              <w:numPr>
                <w:ilvl w:val="0"/>
                <w:numId w:val="17"/>
              </w:numPr>
              <w:spacing w:before="60" w:after="60" w:line="240" w:lineRule="auto"/>
              <w:contextualSpacing/>
              <w:rPr>
                <w:rFonts w:ascii="Calibri" w:eastAsia="Calibri" w:hAnsi="Calibri" w:cs="Calibri"/>
                <w:b/>
                <w:lang w:eastAsia="pl-PL"/>
              </w:rPr>
            </w:pPr>
            <w:r w:rsidRPr="00F64FBD">
              <w:rPr>
                <w:rFonts w:ascii="Calibri" w:eastAsia="Calibri" w:hAnsi="Calibri" w:cs="Calibri"/>
                <w:lang w:eastAsia="pl-PL"/>
              </w:rPr>
              <w:t xml:space="preserve">W projekcie programu wskazano, iż przedmiotowy warunek nie jest spełniony, co jest niespójne z zapisami projektu Umowy Partnerstwa 2021-2027 (przyjętym przez RM 30.11 br.), w którym wskazano, że warunek został uznany przez Polskę za spełniony. Ponadto, należy zauważyć, że zgodnie z art. 15 ust. 2 tzw. Rozporządzenia ogólnego z </w:t>
            </w:r>
            <w:r w:rsidRPr="00F64FBD">
              <w:rPr>
                <w:rFonts w:ascii="Calibri" w:eastAsia="Calibri" w:hAnsi="Calibri" w:cs="Calibri"/>
                <w:lang w:eastAsia="pl-PL"/>
              </w:rPr>
              <w:lastRenderedPageBreak/>
              <w:t xml:space="preserve">24.06.2021 r.: „Przy przygotowywaniu programu lub wprowadzaniu nowego celu szczegółowego w ramach zmian programu państwo członkowskie ocenia, czy spełnione zostały warunki podstawowe związane z wybranym celem szczegółowym. Warunek podstawowy uważa się za spełniony, gdy spełnione zostały wszystkie stosowne kryteria. W każdym programie lub </w:t>
            </w:r>
            <w:r w:rsidRPr="00F64FBD">
              <w:rPr>
                <w:rFonts w:ascii="Calibri" w:eastAsia="Calibri" w:hAnsi="Calibri" w:cs="Calibri"/>
                <w:lang w:eastAsia="pl-PL"/>
              </w:rPr>
              <w:lastRenderedPageBreak/>
              <w:t>w zmianie programu państwo członkowskie wskazuje spełnione i niespełnione warunki podstawowe oraz, podaje uzasadnienie, jeżeli uważa, że warunek podstawowy został spełniony.”</w:t>
            </w:r>
          </w:p>
          <w:p w14:paraId="609F0467" w14:textId="77777777" w:rsidR="00F64FBD" w:rsidRPr="00F64FBD" w:rsidRDefault="00F64FBD" w:rsidP="00F64FBD">
            <w:pPr>
              <w:numPr>
                <w:ilvl w:val="0"/>
                <w:numId w:val="17"/>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 xml:space="preserve">W dniu 25 lutego 2021 r. została opublikowana Uchwała nr 27 Rady Ministrów z dnia 16 lutego 2021 r. w sprawie przyjęcia dokumentu Strategia na rzecz Osób z Niepełnosprawnościami 2021–2030 </w:t>
            </w:r>
            <w:r w:rsidRPr="00F64FBD">
              <w:rPr>
                <w:rFonts w:ascii="Calibri" w:eastAsia="Calibri" w:hAnsi="Calibri" w:cs="Calibri"/>
                <w:lang w:eastAsia="pl-PL"/>
              </w:rPr>
              <w:lastRenderedPageBreak/>
              <w:t xml:space="preserve">(M.P. poz. 218). </w:t>
            </w:r>
          </w:p>
        </w:tc>
        <w:tc>
          <w:tcPr>
            <w:tcW w:w="949" w:type="pct"/>
            <w:tcBorders>
              <w:top w:val="single" w:sz="4" w:space="0" w:color="000000"/>
              <w:left w:val="nil"/>
              <w:bottom w:val="single" w:sz="4" w:space="0" w:color="000000"/>
              <w:right w:val="single" w:sz="4" w:space="0" w:color="000000"/>
            </w:tcBorders>
          </w:tcPr>
          <w:p w14:paraId="4F78C247"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1) Uwaga nieuwzględniona.</w:t>
            </w:r>
          </w:p>
          <w:p w14:paraId="66C1F5FB"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Zapisy odnośnie do statusu spełnienia warunku zawarte w UP oraz projekcie programu nie pozostają ze sobą w sprzeczności.</w:t>
            </w:r>
          </w:p>
          <w:p w14:paraId="3A06965F"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t>UP zawiera ramowy opis warunków podstawowych wraz z informacją o statusie ich spełnienia na poziomie państwa członkowskiego.  Formalna ocena spełnienia poszczególnych warunków dokonywana jest przez KE wyłącznie po przedłożeniu programów. Stąd też projekty programów zawierają ocenę KE w zakresie spełnienia warunków.</w:t>
            </w:r>
          </w:p>
          <w:p w14:paraId="29C37B7A" w14:textId="77777777" w:rsidR="00F64FBD" w:rsidRPr="00F64FBD" w:rsidRDefault="00F64FBD" w:rsidP="00F64FBD">
            <w:pPr>
              <w:spacing w:before="60" w:after="60" w:line="240" w:lineRule="auto"/>
              <w:rPr>
                <w:rFonts w:ascii="Calibri" w:eastAsia="Calibri" w:hAnsi="Calibri" w:cs="Calibri"/>
                <w:sz w:val="24"/>
                <w:szCs w:val="24"/>
                <w:lang w:eastAsia="pl-PL"/>
              </w:rPr>
            </w:pPr>
            <w:r w:rsidRPr="00F64FBD">
              <w:rPr>
                <w:rFonts w:ascii="Calibri" w:eastAsia="Calibri" w:hAnsi="Calibri" w:cs="Calibri"/>
                <w:sz w:val="24"/>
                <w:szCs w:val="24"/>
                <w:lang w:eastAsia="pl-PL"/>
              </w:rPr>
              <w:lastRenderedPageBreak/>
              <w:t>Podział ujęty w programach nie odzwierciedla etapu nieformalnego dialogu.</w:t>
            </w:r>
          </w:p>
          <w:p w14:paraId="4B64BD4E"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t>2) Uwaga o charakterze technicznym – uwzględniona.</w:t>
            </w:r>
          </w:p>
        </w:tc>
      </w:tr>
      <w:tr w:rsidR="00F64FBD" w:rsidRPr="00F64FBD" w14:paraId="7E281A1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A1B6E0B" w14:textId="77777777" w:rsidR="00F64FBD" w:rsidRPr="00F64FBD" w:rsidRDefault="00F64FBD" w:rsidP="00F64FBD">
            <w:pPr>
              <w:numPr>
                <w:ilvl w:val="0"/>
                <w:numId w:val="1"/>
              </w:numPr>
              <w:spacing w:before="60" w:after="60" w:line="240" w:lineRule="auto"/>
              <w:contextualSpacing/>
              <w:rPr>
                <w:rFonts w:ascii="Calibri" w:eastAsia="Times New Roman" w:hAnsi="Calibri" w:cs="Calibri"/>
                <w:sz w:val="20"/>
                <w:szCs w:val="20"/>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953AA" w14:textId="77777777" w:rsidR="00F64FBD" w:rsidRPr="00F64FBD" w:rsidRDefault="00F64FBD" w:rsidP="00F64FBD">
            <w:pPr>
              <w:keepNext/>
              <w:keepLines/>
              <w:spacing w:before="120" w:after="120" w:line="360" w:lineRule="auto"/>
              <w:outlineLvl w:val="1"/>
              <w:rPr>
                <w:rFonts w:ascii="Calibri" w:eastAsia="Calibri" w:hAnsi="Calibri" w:cs="Calibri"/>
                <w:b/>
                <w:iCs/>
                <w:noProof/>
                <w:lang w:eastAsia="pl-PL"/>
              </w:rPr>
            </w:pPr>
            <w:r w:rsidRPr="00F64FBD">
              <w:rPr>
                <w:rFonts w:ascii="Calibri" w:eastAsia="Calibri" w:hAnsi="Calibri" w:cs="Calibri"/>
                <w:b/>
                <w:iCs/>
                <w:noProof/>
                <w:lang w:eastAsia="pl-PL"/>
              </w:rPr>
              <w:t>Instytucje Pośredniczące</w:t>
            </w:r>
          </w:p>
          <w:p w14:paraId="72EB9F62" w14:textId="77777777" w:rsidR="00F64FBD" w:rsidRPr="00F64FBD" w:rsidRDefault="00F64FBD" w:rsidP="00F64FBD">
            <w:pPr>
              <w:spacing w:before="120" w:after="0" w:line="240" w:lineRule="auto"/>
              <w:jc w:val="both"/>
              <w:rPr>
                <w:rFonts w:ascii="Calibri" w:eastAsia="Times New Roman" w:hAnsi="Calibri" w:cs="Calibri"/>
                <w:b/>
                <w:lang w:eastAsia="pl-PL"/>
              </w:rPr>
            </w:pPr>
            <w:r w:rsidRPr="00F64FBD">
              <w:rPr>
                <w:rFonts w:ascii="Calibri" w:eastAsia="Calibri" w:hAnsi="Calibri" w:cs="Calibri"/>
                <w:lang w:eastAsia="pl-PL"/>
              </w:rPr>
              <w:t>Instytucjami Pośredniczącymi będą: Ministerstwo Rodziny i Polityki Społecznej, Polska Agencja Rozwoju Przedsiębiorczości, Ministerstwo Edukacji i Nauki, Narodowe Centrum Badań i Rozwoju, Centrum Projektów Europejskich, Ministerstwo Zdrowia, Centrum Projektów Polska Cyfrowa, Bank Gospodarstwa Krajowego, Kancelaria Prezesa Rady Ministrów</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44E71E7" w14:textId="77777777" w:rsidR="00F64FBD" w:rsidRPr="00F64FBD" w:rsidRDefault="00F64FBD" w:rsidP="00F64FBD">
            <w:pPr>
              <w:spacing w:before="60" w:after="60" w:line="240" w:lineRule="auto"/>
              <w:rPr>
                <w:rFonts w:ascii="Calibri" w:eastAsia="Calibri" w:hAnsi="Calibri" w:cs="Calibri"/>
                <w:lang w:eastAsia="pl-PL"/>
              </w:rPr>
            </w:pPr>
            <w:r w:rsidRPr="00F64FBD">
              <w:rPr>
                <w:rFonts w:ascii="Calibri" w:eastAsia="Calibri" w:hAnsi="Calibri" w:cs="Calibri"/>
                <w:lang w:eastAsia="pl-PL"/>
              </w:rPr>
              <w:t>390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0749C22" w14:textId="77777777" w:rsidR="00F64FBD" w:rsidRPr="00F64FBD" w:rsidRDefault="00F64FBD" w:rsidP="00F64FBD">
            <w:pPr>
              <w:numPr>
                <w:ilvl w:val="0"/>
                <w:numId w:val="1"/>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 xml:space="preserve">Proponuje się rozważenie przeformułowania zapisów dot. Instytucji Pośredniczących w sposób analogiczny do zapisów dotyczących Instytucji Zarządzającej (str. 390 projektu), zgodnie z którymi rolę pełni minister właściwy ds. rozwoju (nie zaś Minister Funduszy i Polityki Regionalnej).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496AFCC" w14:textId="77777777" w:rsidR="00F64FBD" w:rsidRPr="00F64FBD" w:rsidRDefault="00F64FBD" w:rsidP="00F64FBD">
            <w:pPr>
              <w:numPr>
                <w:ilvl w:val="0"/>
                <w:numId w:val="10"/>
              </w:numPr>
              <w:spacing w:before="60" w:after="60" w:line="240" w:lineRule="auto"/>
              <w:contextualSpacing/>
              <w:rPr>
                <w:rFonts w:ascii="Calibri" w:eastAsia="Calibri" w:hAnsi="Calibri" w:cs="Calibri"/>
                <w:lang w:eastAsia="pl-PL"/>
              </w:rPr>
            </w:pPr>
            <w:r w:rsidRPr="00F64FBD">
              <w:rPr>
                <w:rFonts w:ascii="Calibri" w:eastAsia="Calibri" w:hAnsi="Calibri" w:cs="Calibri"/>
                <w:b/>
                <w:lang w:eastAsia="pl-PL"/>
              </w:rPr>
              <w:t>„Instytucjami Pośredniczącymi będą: minister właściwy ds. rodziny, pracy i zabezpieczenia społecznego</w:t>
            </w:r>
            <w:r w:rsidRPr="00F64FBD">
              <w:rPr>
                <w:rFonts w:ascii="Calibri" w:eastAsia="Calibri" w:hAnsi="Calibri" w:cs="Calibri"/>
                <w:lang w:eastAsia="pl-PL"/>
              </w:rPr>
              <w:t>, (…). „</w:t>
            </w:r>
          </w:p>
        </w:tc>
        <w:tc>
          <w:tcPr>
            <w:tcW w:w="698" w:type="pct"/>
            <w:tcBorders>
              <w:top w:val="single" w:sz="4" w:space="0" w:color="000000"/>
              <w:left w:val="nil"/>
              <w:bottom w:val="single" w:sz="4" w:space="0" w:color="000000"/>
              <w:right w:val="single" w:sz="4" w:space="0" w:color="000000"/>
            </w:tcBorders>
            <w:vAlign w:val="center"/>
          </w:tcPr>
          <w:p w14:paraId="53E31115" w14:textId="77777777" w:rsidR="00F64FBD" w:rsidRPr="00F64FBD" w:rsidRDefault="00F64FBD" w:rsidP="00F64FBD">
            <w:pPr>
              <w:numPr>
                <w:ilvl w:val="0"/>
                <w:numId w:val="11"/>
              </w:numPr>
              <w:spacing w:before="60" w:after="60" w:line="240" w:lineRule="auto"/>
              <w:contextualSpacing/>
              <w:rPr>
                <w:rFonts w:ascii="Calibri" w:eastAsia="Calibri" w:hAnsi="Calibri" w:cs="Calibri"/>
                <w:lang w:eastAsia="pl-PL"/>
              </w:rPr>
            </w:pPr>
            <w:r w:rsidRPr="00F64FBD">
              <w:rPr>
                <w:rFonts w:ascii="Calibri" w:eastAsia="Calibri" w:hAnsi="Calibri" w:cs="Calibri"/>
                <w:lang w:eastAsia="pl-PL"/>
              </w:rPr>
              <w:t xml:space="preserve">W perspektywie 2014-2020 rolę Instytucji Pośredniczącej (IP) pełnił minister właściwy ds. pracy, nie zaś Minister Pracy, Rodziny i Polityki Społecznej, a następnie Minister Rodziny i Polityki Społecznej. I to minister właściwy ds. pracy otrzymał tzw. desygnację. Istotne jest, iż faktycznie minister właściwy ds. pracy pełniąc rolę IP, odpowiadał za projekty </w:t>
            </w:r>
            <w:r w:rsidRPr="00F64FBD">
              <w:rPr>
                <w:rFonts w:ascii="Calibri" w:eastAsia="Calibri" w:hAnsi="Calibri" w:cs="Calibri"/>
                <w:lang w:eastAsia="pl-PL"/>
              </w:rPr>
              <w:lastRenderedPageBreak/>
              <w:t xml:space="preserve">finansowane z EFS na poziomie krajowym, wynikające nie tylko z właściwości działu praca, lecz również działu rodzina i zabezpieczenie społeczne. Tym samym,  w kontekście dotychczasowych doświadczeń związanych z podziałem resortów na przestrzeni realizacji programów, proponujemy doprecyzowanie zapisów we wskazanym zakresie. Ponadto, zapis wskazujący na np. ministra właściwego ds. danego działu </w:t>
            </w:r>
            <w:r w:rsidRPr="00F64FBD">
              <w:rPr>
                <w:rFonts w:ascii="Calibri" w:eastAsia="Calibri" w:hAnsi="Calibri" w:cs="Calibri"/>
                <w:lang w:eastAsia="pl-PL"/>
              </w:rPr>
              <w:lastRenderedPageBreak/>
              <w:t xml:space="preserve">administracji lub prezesa agencji (nie zaś np. ministerstwo, czyli podmiot obsługujący organ) zapewni większą elastyczność w realizacji programu, jak również pozwoli na uniknięcie konieczności zmian treści programu w ww. zakresie. Należy również zauważyć, że część zadań zlecanych IP przez IZ, takich jak np. prowadzenie postępowań administracyjnych, może być realizowanych wyłącznie przez organ (np. ministra, </w:t>
            </w:r>
            <w:r w:rsidRPr="00F64FBD">
              <w:rPr>
                <w:rFonts w:ascii="Calibri" w:eastAsia="Calibri" w:hAnsi="Calibri" w:cs="Calibri"/>
                <w:lang w:eastAsia="pl-PL"/>
              </w:rPr>
              <w:lastRenderedPageBreak/>
              <w:t>prezesa itp.), nie zaś podmiot go obsługujący (np. ministerstwo, agencję).</w:t>
            </w:r>
          </w:p>
        </w:tc>
        <w:tc>
          <w:tcPr>
            <w:tcW w:w="949" w:type="pct"/>
            <w:tcBorders>
              <w:top w:val="single" w:sz="4" w:space="0" w:color="000000"/>
              <w:left w:val="nil"/>
              <w:bottom w:val="single" w:sz="4" w:space="0" w:color="000000"/>
              <w:right w:val="single" w:sz="4" w:space="0" w:color="000000"/>
            </w:tcBorders>
          </w:tcPr>
          <w:p w14:paraId="491322BA" w14:textId="77777777" w:rsidR="00F64FBD" w:rsidRPr="00F64FBD" w:rsidRDefault="00F64FBD" w:rsidP="00F64FBD">
            <w:pPr>
              <w:spacing w:before="60" w:after="60" w:line="240" w:lineRule="auto"/>
              <w:rPr>
                <w:rFonts w:ascii="Calibri" w:eastAsia="Calibri" w:hAnsi="Calibri" w:cs="Calibri"/>
                <w:b/>
                <w:sz w:val="24"/>
                <w:szCs w:val="24"/>
                <w:lang w:eastAsia="pl-PL"/>
              </w:rPr>
            </w:pPr>
            <w:r w:rsidRPr="00F64FBD">
              <w:rPr>
                <w:rFonts w:ascii="Calibri" w:eastAsia="Calibri" w:hAnsi="Calibri" w:cs="Calibri"/>
                <w:b/>
                <w:sz w:val="24"/>
                <w:szCs w:val="24"/>
                <w:lang w:eastAsia="pl-PL"/>
              </w:rPr>
              <w:lastRenderedPageBreak/>
              <w:t>Uwaga uwzględniona</w:t>
            </w:r>
          </w:p>
        </w:tc>
      </w:tr>
    </w:tbl>
    <w:p w14:paraId="4C048807" w14:textId="77908D14" w:rsidR="00F64FBD" w:rsidRDefault="00F64FBD"/>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4746227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2853F5A"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DC4ED0"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AC869B7"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58C5763"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4015CDD"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33545357"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Uzasadnienie</w:t>
            </w:r>
          </w:p>
        </w:tc>
        <w:tc>
          <w:tcPr>
            <w:tcW w:w="949" w:type="pct"/>
            <w:tcBorders>
              <w:top w:val="single" w:sz="4" w:space="0" w:color="000000"/>
              <w:left w:val="nil"/>
              <w:bottom w:val="single" w:sz="4" w:space="0" w:color="000000"/>
              <w:right w:val="single" w:sz="4" w:space="0" w:color="000000"/>
            </w:tcBorders>
          </w:tcPr>
          <w:p w14:paraId="450E0E44"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Stanowisko IZ FERS</w:t>
            </w:r>
          </w:p>
        </w:tc>
      </w:tr>
      <w:tr w:rsidR="00F64FBD" w:rsidRPr="00F64FBD" w14:paraId="43C67A2B" w14:textId="77777777" w:rsidTr="002B35D3">
        <w:trPr>
          <w:trHeight w:val="375"/>
          <w:tblHead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68A602CE" w14:textId="77777777" w:rsidR="00F64FBD" w:rsidRPr="00F64FBD" w:rsidRDefault="00F64FBD" w:rsidP="00F64FBD">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Ministerstwo Rolnictwa i Rozwoju Wsi</w:t>
            </w:r>
          </w:p>
        </w:tc>
      </w:tr>
      <w:tr w:rsidR="00F64FBD" w:rsidRPr="00F64FBD" w14:paraId="4D777E42"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0499B97" w14:textId="77777777" w:rsidR="00F64FBD" w:rsidRPr="00F64FBD" w:rsidRDefault="00F64FBD" w:rsidP="00F64FBD">
            <w:pPr>
              <w:numPr>
                <w:ilvl w:val="0"/>
                <w:numId w:val="1"/>
              </w:numPr>
              <w:spacing w:before="60" w:after="60" w:line="240" w:lineRule="auto"/>
              <w:contextualSpacing/>
              <w:rPr>
                <w:rFonts w:ascii="Calibri" w:eastAsia="Calibri" w:hAnsi="Calibri" w:cs="Calibri"/>
                <w:b/>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2ACC6" w14:textId="77777777" w:rsidR="00F64FBD" w:rsidRPr="00F64FBD" w:rsidRDefault="00F64FBD" w:rsidP="00F64FBD">
            <w:pPr>
              <w:spacing w:before="60" w:after="60" w:line="240" w:lineRule="auto"/>
              <w:jc w:val="center"/>
              <w:rPr>
                <w:rFonts w:ascii="Calibri" w:eastAsia="Calibri" w:hAnsi="Calibri" w:cs="Calibri"/>
                <w:b/>
              </w:rPr>
            </w:pPr>
            <w:r w:rsidRPr="00F64FBD">
              <w:rPr>
                <w:rFonts w:ascii="Calibri" w:eastAsia="Calibri" w:hAnsi="Calibri" w:cs="Calibri"/>
                <w:b/>
              </w:rPr>
              <w:t>Uwaga ogólna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1D0AF542" w14:textId="77777777" w:rsidR="00F64FBD" w:rsidRPr="00F64FBD" w:rsidRDefault="00F64FBD" w:rsidP="00F64FBD">
            <w:pPr>
              <w:spacing w:before="60" w:after="60" w:line="240" w:lineRule="auto"/>
              <w:jc w:val="center"/>
              <w:rPr>
                <w:rFonts w:ascii="Calibri" w:eastAsia="Calibri" w:hAnsi="Calibri" w:cs="Calibri"/>
                <w:b/>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86FA9D6"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Brak w programie informacji o szacowanej kwocie środków w ramach alokacji programu, która zostanie przeznaczona na rzecz rozwoju obszarów wiejskich oraz informacji o dedykowanych instrumentach na działania na rzecz rozwoju obszarów wiejskich.</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ED34DCE"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„Szacuje się, że w ramach alokacji FERS na rzecz rozwoju obszarów wiejskich zostanie przeznaczone ok. </w:t>
            </w:r>
            <w:r w:rsidRPr="00F64FBD">
              <w:rPr>
                <w:rFonts w:ascii="Calibri" w:eastAsia="Calibri" w:hAnsi="Calibri" w:cs="Calibri"/>
                <w:i/>
              </w:rPr>
              <w:t>(kwota do uzupełniania przez MFiPR)</w:t>
            </w:r>
            <w:r w:rsidRPr="00F64FBD">
              <w:rPr>
                <w:rFonts w:ascii="Calibri" w:eastAsia="Calibri" w:hAnsi="Calibri" w:cs="Calibri"/>
              </w:rPr>
              <w:t xml:space="preserve"> mln euro.”</w:t>
            </w:r>
          </w:p>
          <w:p w14:paraId="0B5CDA97"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Jeżeli nie jest możliwe wskazanie w programie dedykowanych instrumentów, proponuje się dodanie co najmniej informacji:</w:t>
            </w:r>
          </w:p>
          <w:p w14:paraId="043A84FD"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„Szczegółowy zakres, forma oraz kwota wsparcia przeznaczonego na te cele zostanie określona na etapie przygotowania Szczegółowego opisu priorytetów FERS.”</w:t>
            </w:r>
          </w:p>
        </w:tc>
        <w:tc>
          <w:tcPr>
            <w:tcW w:w="698" w:type="pct"/>
            <w:tcBorders>
              <w:top w:val="single" w:sz="4" w:space="0" w:color="000000"/>
              <w:left w:val="nil"/>
              <w:bottom w:val="single" w:sz="4" w:space="0" w:color="000000"/>
              <w:right w:val="single" w:sz="4" w:space="0" w:color="000000"/>
            </w:tcBorders>
            <w:vAlign w:val="center"/>
          </w:tcPr>
          <w:p w14:paraId="540C7EE1"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Zgodnie z Umową Partnerstwa dla realizacji Polityki Spójności 2021-2027 „szacuje się, że w ramach polityki spójności może zostać przeznaczonych ok. 10 mld EUR w formie dedykowanych instrumentów we właściwych programach krajowych i regionalnych na działania na rzecz rozwoju obszarów wiejskich.”</w:t>
            </w:r>
          </w:p>
          <w:p w14:paraId="7E6C5494"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lastRenderedPageBreak/>
              <w:t>W Protokole rozbieżności do projektu Umowy Partnerstwa dla realizacji polityki spójności 2021-2027 w Polsce (KSE 2021 08 23) MFiPR przekazało informację, że szacunkowy podział 10 mld EUR na programy polityki spójności zakłada, iż w ramach alokacji FERS – ok. 0,6 mld EUR przeznaczone zostanie na dedykowane instrumenty na działania na rzecz rozwoju obszarów wiejskich.</w:t>
            </w:r>
          </w:p>
          <w:p w14:paraId="1CF59F9D"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Z treści programu nie wynika, jakie dedykowane instrumenty na działania na rzecz rozwoju obszarów wiejskich są objęte programem. Nie ma również </w:t>
            </w:r>
            <w:r w:rsidRPr="00F64FBD">
              <w:rPr>
                <w:rFonts w:ascii="Calibri" w:eastAsia="Calibri" w:hAnsi="Calibri" w:cs="Calibri"/>
              </w:rPr>
              <w:lastRenderedPageBreak/>
              <w:t>informacji o kwocie środków przeznaczonych na te instrumenty.</w:t>
            </w:r>
          </w:p>
        </w:tc>
        <w:tc>
          <w:tcPr>
            <w:tcW w:w="949" w:type="pct"/>
            <w:tcBorders>
              <w:top w:val="single" w:sz="4" w:space="0" w:color="000000"/>
              <w:left w:val="nil"/>
              <w:bottom w:val="single" w:sz="4" w:space="0" w:color="000000"/>
              <w:right w:val="single" w:sz="4" w:space="0" w:color="000000"/>
            </w:tcBorders>
          </w:tcPr>
          <w:p w14:paraId="15F9089A" w14:textId="77777777" w:rsidR="00F64FBD" w:rsidRPr="00F64FBD" w:rsidRDefault="00F64FBD" w:rsidP="00F64FBD">
            <w:pPr>
              <w:spacing w:before="60" w:after="60" w:line="240" w:lineRule="auto"/>
              <w:rPr>
                <w:rFonts w:ascii="Calibri" w:eastAsia="Calibri" w:hAnsi="Calibri" w:cs="Calibri"/>
                <w:b/>
                <w:sz w:val="24"/>
                <w:szCs w:val="24"/>
              </w:rPr>
            </w:pPr>
            <w:r w:rsidRPr="00F64FBD">
              <w:rPr>
                <w:rFonts w:ascii="Calibri" w:eastAsia="Calibri" w:hAnsi="Calibri" w:cs="Calibri"/>
                <w:b/>
                <w:sz w:val="24"/>
                <w:szCs w:val="24"/>
              </w:rPr>
              <w:lastRenderedPageBreak/>
              <w:t>Uwaga uwzględniona</w:t>
            </w:r>
          </w:p>
          <w:p w14:paraId="0DCBC920" w14:textId="77777777" w:rsidR="00F64FBD" w:rsidRPr="00F64FBD" w:rsidRDefault="00F64FBD" w:rsidP="00F64FBD">
            <w:pPr>
              <w:spacing w:before="60" w:after="60" w:line="240" w:lineRule="auto"/>
              <w:rPr>
                <w:rFonts w:ascii="Calibri" w:eastAsia="Calibri" w:hAnsi="Calibri" w:cs="Calibri"/>
                <w:sz w:val="24"/>
                <w:szCs w:val="24"/>
              </w:rPr>
            </w:pPr>
            <w:r w:rsidRPr="00F64FBD">
              <w:rPr>
                <w:rFonts w:ascii="Calibri" w:eastAsia="Calibri" w:hAnsi="Calibri" w:cs="Calibri"/>
                <w:sz w:val="24"/>
                <w:szCs w:val="24"/>
              </w:rPr>
              <w:t xml:space="preserve">Dodany zostanie następujący zapis: </w:t>
            </w:r>
          </w:p>
          <w:p w14:paraId="5DEF878C"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Szacuje się, że w ramach alokacji FERS na rzecz rozwoju obszarów wiejskich zostanie przeznaczone co najmniej 250 mln euro.</w:t>
            </w:r>
          </w:p>
          <w:p w14:paraId="492FE52B" w14:textId="77777777" w:rsidR="00F64FBD" w:rsidRPr="00F64FBD" w:rsidRDefault="00F64FBD" w:rsidP="00F64FBD">
            <w:pPr>
              <w:spacing w:before="60" w:after="60" w:line="240" w:lineRule="auto"/>
              <w:rPr>
                <w:rFonts w:ascii="Calibri" w:eastAsia="Calibri" w:hAnsi="Calibri" w:cs="Calibri"/>
                <w:sz w:val="24"/>
                <w:szCs w:val="24"/>
              </w:rPr>
            </w:pPr>
            <w:r w:rsidRPr="00F64FBD">
              <w:rPr>
                <w:rFonts w:ascii="Calibri" w:eastAsia="Calibri" w:hAnsi="Calibri" w:cs="Calibri"/>
                <w:sz w:val="24"/>
                <w:szCs w:val="24"/>
              </w:rPr>
              <w:t>Zakres i formy wsparcia przeznaczonego na te cele zostaną określone na późniejszym etapie.</w:t>
            </w:r>
          </w:p>
        </w:tc>
      </w:tr>
      <w:tr w:rsidR="00F64FBD" w:rsidRPr="00F64FBD" w14:paraId="0CAADA8D"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C33896F"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2C50E6" w14:textId="77777777" w:rsidR="00F64FBD" w:rsidRPr="00F64FBD" w:rsidRDefault="00F64FBD" w:rsidP="00F64FBD">
            <w:pPr>
              <w:spacing w:after="0" w:line="240" w:lineRule="auto"/>
              <w:rPr>
                <w:rFonts w:ascii="Calibri" w:eastAsia="Calibri" w:hAnsi="Calibri" w:cs="Calibri"/>
              </w:rPr>
            </w:pPr>
            <w:r w:rsidRPr="00F64FBD">
              <w:rPr>
                <w:rFonts w:ascii="Calibri" w:eastAsia="Calibri" w:hAnsi="Calibri" w:cs="Calibri"/>
                <w:b/>
              </w:rPr>
              <w:t>2.1.1.4.1.</w:t>
            </w:r>
            <w:r w:rsidRPr="00F64FBD">
              <w:rPr>
                <w:rFonts w:ascii="Calibri" w:eastAsia="Calibri" w:hAnsi="Calibri" w:cs="Calibri"/>
              </w:rPr>
              <w:t xml:space="preserve"> Interwencje w ramach Funduszy, </w:t>
            </w:r>
          </w:p>
          <w:p w14:paraId="1F285ED9" w14:textId="77777777" w:rsidR="00F64FBD" w:rsidRPr="00F64FBD" w:rsidRDefault="00F64FBD" w:rsidP="00F64FBD">
            <w:pPr>
              <w:spacing w:after="0" w:line="240" w:lineRule="auto"/>
              <w:rPr>
                <w:rFonts w:ascii="Calibri" w:eastAsia="Times New Roman" w:hAnsi="Calibri" w:cs="Calibri"/>
                <w:b/>
                <w:noProof/>
              </w:rPr>
            </w:pPr>
            <w:r w:rsidRPr="00F64FBD">
              <w:rPr>
                <w:rFonts w:ascii="Calibri" w:eastAsia="Calibri" w:hAnsi="Calibri" w:cs="Calibri"/>
              </w:rPr>
              <w:t>2. Wsparcie  przedsiębiorców i innych pracodawców oraz ich pracowników w  rozwoju kompetencji dotyczących zielonej ekonomii.</w:t>
            </w:r>
          </w:p>
          <w:p w14:paraId="6ACB75C2" w14:textId="77777777" w:rsidR="00F64FBD" w:rsidRPr="00F64FBD" w:rsidRDefault="00F64FBD" w:rsidP="00F64FBD">
            <w:pPr>
              <w:numPr>
                <w:ilvl w:val="0"/>
                <w:numId w:val="8"/>
              </w:numPr>
              <w:spacing w:after="0" w:line="240" w:lineRule="auto"/>
              <w:contextualSpacing/>
              <w:rPr>
                <w:rFonts w:ascii="Calibri" w:eastAsia="Calibri" w:hAnsi="Calibri" w:cs="Calibri"/>
                <w:lang w:eastAsia="pl-PL"/>
              </w:rPr>
            </w:pPr>
            <w:r w:rsidRPr="00F64FBD">
              <w:rPr>
                <w:rFonts w:ascii="Calibri" w:eastAsia="Calibri" w:hAnsi="Calibri" w:cs="Calibri"/>
                <w:lang w:eastAsia="pl-PL"/>
              </w:rPr>
              <w:t>w zakresie niskiej/zerowej emisyjności lub gospodarki o obiegu zamkniętym</w:t>
            </w:r>
          </w:p>
          <w:p w14:paraId="1A7185E5" w14:textId="77777777" w:rsidR="00F64FBD" w:rsidRPr="00F64FBD" w:rsidRDefault="00F64FBD" w:rsidP="00F64FBD">
            <w:pPr>
              <w:keepNext/>
              <w:keepLines/>
              <w:spacing w:before="120" w:after="120" w:line="360" w:lineRule="auto"/>
              <w:outlineLvl w:val="2"/>
              <w:rPr>
                <w:rFonts w:ascii="Calibri" w:eastAsia="Calibri" w:hAnsi="Calibri" w:cs="Calibri"/>
                <w:lang w:eastAsia="pl-PL"/>
              </w:rPr>
            </w:pPr>
          </w:p>
          <w:p w14:paraId="102A63C2" w14:textId="77777777" w:rsidR="00F64FBD" w:rsidRPr="00F64FBD" w:rsidRDefault="00F64FBD" w:rsidP="00F64FBD">
            <w:pPr>
              <w:spacing w:before="60" w:after="60" w:line="240" w:lineRule="auto"/>
              <w:rPr>
                <w:rFonts w:ascii="Calibri" w:eastAsia="Calibri" w:hAnsi="Calibri" w:cs="Calibri"/>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541BA7B"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81</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59BD296"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Działania w zakresie niskiej/zerowej emisyjności lub gospodarki o obiegu zamkniętym powinny również obejmować wsparcie w zakresie doboru odpowiednich rozwiązań organizacyjnych i technologicznych umożliwiających wdrożenie w przedsiębiorstwie ww. zasad.</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45EA660F"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b/>
              </w:rPr>
              <w:t>Po wyrażeniu „</w:t>
            </w:r>
            <w:r w:rsidRPr="00F64FBD">
              <w:rPr>
                <w:rFonts w:ascii="Calibri" w:eastAsia="Times New Roman" w:hAnsi="Calibri" w:cs="Calibri"/>
                <w:noProof/>
              </w:rPr>
              <w:t>w obszar zielonej ekonomii” dodać „,</w:t>
            </w:r>
            <w:r w:rsidRPr="00F64FBD">
              <w:rPr>
                <w:rFonts w:ascii="Calibri" w:eastAsia="Calibri" w:hAnsi="Calibri" w:cs="Calibri"/>
              </w:rPr>
              <w:t>doboru odpowiednich rozwiązań organizacyjnych i technologicznych w przedsiębiorstwie”</w:t>
            </w:r>
          </w:p>
        </w:tc>
        <w:tc>
          <w:tcPr>
            <w:tcW w:w="698" w:type="pct"/>
            <w:tcBorders>
              <w:top w:val="single" w:sz="4" w:space="0" w:color="000000"/>
              <w:left w:val="nil"/>
              <w:bottom w:val="single" w:sz="4" w:space="0" w:color="000000"/>
              <w:right w:val="single" w:sz="4" w:space="0" w:color="000000"/>
            </w:tcBorders>
            <w:vAlign w:val="center"/>
          </w:tcPr>
          <w:p w14:paraId="4C5A35AD"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Europejski Zielony Ład stawia wielkie wyzwania w zakresie przeorientowania gospodarki na zeroemisyjną oraz opartą w dużej mierze o odnawialne źródła surowców. Z tego względu ważnym jest dostarczenie podmiotom gospodarczym odpowiedniej wiedzy w tym zakresie umożliwiającej podejmowanie odpowiednich decyzji gospodarczych.</w:t>
            </w:r>
          </w:p>
        </w:tc>
        <w:tc>
          <w:tcPr>
            <w:tcW w:w="949" w:type="pct"/>
            <w:tcBorders>
              <w:top w:val="single" w:sz="4" w:space="0" w:color="000000"/>
              <w:left w:val="nil"/>
              <w:bottom w:val="single" w:sz="4" w:space="0" w:color="000000"/>
              <w:right w:val="single" w:sz="4" w:space="0" w:color="000000"/>
            </w:tcBorders>
          </w:tcPr>
          <w:p w14:paraId="3BC9FABA"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b/>
              </w:rPr>
              <w:t>Uwaga nieuwzględniona</w:t>
            </w:r>
          </w:p>
          <w:p w14:paraId="4EA472FB" w14:textId="77777777" w:rsidR="00F64FBD" w:rsidRPr="00F64FBD" w:rsidRDefault="00F64FBD" w:rsidP="00F64FBD">
            <w:pPr>
              <w:spacing w:before="60" w:after="60" w:line="240" w:lineRule="auto"/>
              <w:rPr>
                <w:rFonts w:ascii="Calibri" w:eastAsia="Calibri" w:hAnsi="Calibri" w:cs="Calibri"/>
              </w:rPr>
            </w:pPr>
          </w:p>
          <w:p w14:paraId="15DBF6FB"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FERS ma charakter ogólny i nakreśla główne kierunki wsparcia. Obecne brzmienie zapisów uwzględnia również obszar wskazany przez </w:t>
            </w:r>
            <w:proofErr w:type="spellStart"/>
            <w:r w:rsidRPr="00F64FBD">
              <w:rPr>
                <w:rFonts w:ascii="Calibri" w:eastAsia="Calibri" w:hAnsi="Calibri" w:cs="Calibri"/>
              </w:rPr>
              <w:t>MRiRW</w:t>
            </w:r>
            <w:proofErr w:type="spellEnd"/>
            <w:r w:rsidRPr="00F64FBD">
              <w:rPr>
                <w:rFonts w:ascii="Calibri" w:eastAsia="Calibri" w:hAnsi="Calibri" w:cs="Calibri"/>
              </w:rPr>
              <w:t xml:space="preserve">. </w:t>
            </w:r>
          </w:p>
          <w:p w14:paraId="329EAEF6"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Doprecyzowanie zakresu możliwego wsparcia będzie miało miejsce na etapie  przygotowania poszczególnych konkursów. </w:t>
            </w:r>
          </w:p>
        </w:tc>
      </w:tr>
      <w:tr w:rsidR="00F64FBD" w:rsidRPr="00F64FBD" w14:paraId="202CA23F"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118F1C22"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6EDB6" w14:textId="77777777" w:rsidR="00F64FBD" w:rsidRPr="00F64FBD" w:rsidRDefault="00F64FBD" w:rsidP="00F64FBD">
            <w:pPr>
              <w:spacing w:before="60" w:after="60" w:line="240" w:lineRule="auto"/>
              <w:rPr>
                <w:rFonts w:ascii="Calibri" w:eastAsia="Calibri" w:hAnsi="Calibri" w:cs="Calibri"/>
                <w:b/>
                <w:bCs/>
              </w:rPr>
            </w:pPr>
            <w:r w:rsidRPr="00F64FBD">
              <w:rPr>
                <w:rFonts w:ascii="Calibri" w:eastAsia="Calibri" w:hAnsi="Calibri" w:cs="Calibri"/>
                <w:b/>
                <w:bCs/>
              </w:rPr>
              <w:t>2.1.1.4.2. Wskaźniki</w:t>
            </w:r>
          </w:p>
          <w:p w14:paraId="684A4325"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Tabela 3. </w:t>
            </w:r>
          </w:p>
          <w:p w14:paraId="03FECF17"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rPr>
              <w:t xml:space="preserve">liczba wdrożonych nowych </w:t>
            </w:r>
            <w:r w:rsidRPr="00F64FBD">
              <w:rPr>
                <w:rFonts w:ascii="Calibri" w:eastAsia="Calibri" w:hAnsi="Calibri" w:cs="Calibri"/>
              </w:rPr>
              <w:lastRenderedPageBreak/>
              <w:t>funkcjonalności w BUR</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15B675E"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lastRenderedPageBreak/>
              <w:t>90</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0A995BF7"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Ważnym jest, aby w ramach Bazy Usług Rozwojowych stworzyć nowe kategorie usług szkoleniowych dla sektora rolno-spożywczego i </w:t>
            </w:r>
            <w:r w:rsidRPr="00F64FBD">
              <w:rPr>
                <w:rFonts w:ascii="Calibri" w:eastAsia="Calibri" w:hAnsi="Calibri" w:cs="Calibri"/>
              </w:rPr>
              <w:lastRenderedPageBreak/>
              <w:t>sektorów z nim współpracujących, w tym:</w:t>
            </w:r>
          </w:p>
          <w:p w14:paraId="3869CBE7"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gospodarka 4.0 w sektorze rolno-spożywczym,</w:t>
            </w:r>
          </w:p>
          <w:p w14:paraId="4DC02719"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gospodarka nisko/zero emisyjna oraz</w:t>
            </w:r>
          </w:p>
          <w:p w14:paraId="5FA8BD2D"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rPr>
              <w:t xml:space="preserve">- </w:t>
            </w:r>
            <w:proofErr w:type="spellStart"/>
            <w:r w:rsidRPr="00F64FBD">
              <w:rPr>
                <w:rFonts w:ascii="Calibri" w:eastAsia="Calibri" w:hAnsi="Calibri" w:cs="Calibri"/>
              </w:rPr>
              <w:t>bio</w:t>
            </w:r>
            <w:proofErr w:type="spellEnd"/>
            <w:r w:rsidRPr="00F64FBD">
              <w:rPr>
                <w:rFonts w:ascii="Calibri" w:eastAsia="Calibri" w:hAnsi="Calibri" w:cs="Calibri"/>
              </w:rPr>
              <w:t xml:space="preserve"> gospodarka o obiegu zamkniętym.</w:t>
            </w:r>
            <w:r w:rsidRPr="00F64FBD">
              <w:rPr>
                <w:rFonts w:ascii="Calibri" w:eastAsia="Calibri" w:hAnsi="Calibri" w:cs="Calibri"/>
                <w:b/>
              </w:rPr>
              <w:t xml:space="preserve"> </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76E520B"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rPr>
              <w:lastRenderedPageBreak/>
              <w:t>W kolumnie Cel końcowy proponuję zwiększyć wartość z „9” do „12”</w:t>
            </w:r>
          </w:p>
        </w:tc>
        <w:tc>
          <w:tcPr>
            <w:tcW w:w="698" w:type="pct"/>
            <w:tcBorders>
              <w:top w:val="single" w:sz="4" w:space="0" w:color="000000"/>
              <w:left w:val="nil"/>
              <w:bottom w:val="single" w:sz="4" w:space="0" w:color="000000"/>
              <w:right w:val="single" w:sz="4" w:space="0" w:color="000000"/>
            </w:tcBorders>
            <w:vAlign w:val="center"/>
          </w:tcPr>
          <w:p w14:paraId="0E4E6304"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Sektor rolno-spożywczy potrzebuje profesjonalnego wsparcia </w:t>
            </w:r>
            <w:r w:rsidRPr="00F64FBD">
              <w:rPr>
                <w:rFonts w:ascii="Calibri" w:eastAsia="Calibri" w:hAnsi="Calibri" w:cs="Calibri"/>
              </w:rPr>
              <w:lastRenderedPageBreak/>
              <w:t>szkoleniowego, aby mógł dokonać sprawnej transformacji w kierunkach ujętych w Europejskim Zielonym Ładzie.</w:t>
            </w:r>
          </w:p>
          <w:p w14:paraId="70393CF5" w14:textId="77777777" w:rsidR="00F64FBD" w:rsidRPr="00F64FBD" w:rsidRDefault="00F64FBD" w:rsidP="00F64FBD">
            <w:pPr>
              <w:spacing w:before="60" w:after="60" w:line="240" w:lineRule="auto"/>
              <w:rPr>
                <w:rFonts w:ascii="Calibri" w:eastAsia="Calibri" w:hAnsi="Calibri" w:cs="Calibri"/>
                <w:b/>
              </w:rPr>
            </w:pPr>
          </w:p>
        </w:tc>
        <w:tc>
          <w:tcPr>
            <w:tcW w:w="949" w:type="pct"/>
            <w:tcBorders>
              <w:top w:val="single" w:sz="4" w:space="0" w:color="000000"/>
              <w:left w:val="nil"/>
              <w:bottom w:val="single" w:sz="4" w:space="0" w:color="000000"/>
              <w:right w:val="single" w:sz="4" w:space="0" w:color="000000"/>
            </w:tcBorders>
          </w:tcPr>
          <w:p w14:paraId="5EE47F29"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b/>
              </w:rPr>
              <w:lastRenderedPageBreak/>
              <w:t>Wyjaśnienie</w:t>
            </w:r>
          </w:p>
          <w:p w14:paraId="7EEF20FB"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Postulowane przez MRIRW kategorie usług szkoleniowych nie są funkcjonalnościami w </w:t>
            </w:r>
            <w:r w:rsidRPr="00F64FBD">
              <w:rPr>
                <w:rFonts w:ascii="Calibri" w:eastAsia="Calibri" w:hAnsi="Calibri" w:cs="Calibri"/>
              </w:rPr>
              <w:lastRenderedPageBreak/>
              <w:t>rozumieniu przedmiotowego wskaźnika.</w:t>
            </w:r>
          </w:p>
          <w:p w14:paraId="36D13C43"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Funkcjonalności, o których mowa we wskaźniku, odnoszą się do nowych rozwiązań technologicznych, które wzbogacą Bazę (np. aplikacja mobilna, komunikator internetowy, rozwiązania technologiczne wspierające obsługę Indywidualnych Kont Rozwojowych).</w:t>
            </w:r>
          </w:p>
          <w:p w14:paraId="1401B294"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Dodanie nowej kategorii usługi jest już obecnie możliwe w Bazie i nie stanowi nowej funkcjonalności, o której mowa we wskaźniku.</w:t>
            </w:r>
          </w:p>
        </w:tc>
      </w:tr>
      <w:tr w:rsidR="00F64FBD" w:rsidRPr="00F64FBD" w14:paraId="0F4B57E7"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6B59137D"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DA2FC" w14:textId="77777777" w:rsidR="00F64FBD" w:rsidRPr="00F64FBD" w:rsidRDefault="00F64FBD" w:rsidP="00F64FBD">
            <w:pPr>
              <w:spacing w:before="60" w:after="60" w:line="240" w:lineRule="auto"/>
              <w:rPr>
                <w:rFonts w:ascii="Calibri" w:eastAsia="Calibri" w:hAnsi="Calibri" w:cs="Calibri"/>
                <w:b/>
                <w:bCs/>
              </w:rPr>
            </w:pPr>
            <w:r w:rsidRPr="00F64FBD">
              <w:rPr>
                <w:rFonts w:ascii="Calibri" w:eastAsia="Calibri" w:hAnsi="Calibri" w:cs="Calibri"/>
                <w:b/>
                <w:bCs/>
              </w:rPr>
              <w:t>Spis treści</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6472920F" w14:textId="77777777" w:rsidR="00F64FBD" w:rsidRPr="00F64FBD" w:rsidRDefault="00F64FBD" w:rsidP="00F64FBD">
            <w:pPr>
              <w:spacing w:before="60" w:after="60" w:line="240" w:lineRule="auto"/>
              <w:rPr>
                <w:rFonts w:ascii="Calibri" w:eastAsia="Calibri" w:hAnsi="Calibri" w:cs="Calibri"/>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1A5A3499"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Uwaga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11A0A1AF"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Spis treści wymaga przeredagowania, np. w rozdziale 1. Strategia programu umieszczony jest podrozdział o nazwie „Tabela 1”, a w podrozdziale 2.1.6+. Priorytet VI Innowacje społeczne brak jest nazw celów szczegółowych; w rozdziale 8 Stosowanie </w:t>
            </w:r>
            <w:r w:rsidRPr="00F64FBD">
              <w:rPr>
                <w:rFonts w:ascii="Calibri" w:eastAsia="Calibri" w:hAnsi="Calibri" w:cs="Calibri"/>
              </w:rPr>
              <w:lastRenderedPageBreak/>
              <w:t>stawek… wyróżniono podrozdział Tabela 1.</w:t>
            </w:r>
          </w:p>
        </w:tc>
        <w:tc>
          <w:tcPr>
            <w:tcW w:w="698" w:type="pct"/>
            <w:tcBorders>
              <w:top w:val="single" w:sz="4" w:space="0" w:color="000000"/>
              <w:left w:val="nil"/>
              <w:bottom w:val="single" w:sz="4" w:space="0" w:color="000000"/>
              <w:right w:val="single" w:sz="4" w:space="0" w:color="000000"/>
            </w:tcBorders>
            <w:vAlign w:val="center"/>
          </w:tcPr>
          <w:p w14:paraId="5A6770B8" w14:textId="77777777" w:rsidR="00F64FBD" w:rsidRPr="00F64FBD" w:rsidRDefault="00F64FBD" w:rsidP="00F64FBD">
            <w:pPr>
              <w:spacing w:before="60" w:after="60" w:line="240" w:lineRule="auto"/>
              <w:rPr>
                <w:rFonts w:ascii="Calibri" w:eastAsia="Calibri" w:hAnsi="Calibri" w:cs="Calibri"/>
              </w:rPr>
            </w:pPr>
          </w:p>
        </w:tc>
        <w:tc>
          <w:tcPr>
            <w:tcW w:w="949" w:type="pct"/>
            <w:tcBorders>
              <w:top w:val="single" w:sz="4" w:space="0" w:color="000000"/>
              <w:left w:val="nil"/>
              <w:bottom w:val="single" w:sz="4" w:space="0" w:color="000000"/>
              <w:right w:val="single" w:sz="4" w:space="0" w:color="000000"/>
            </w:tcBorders>
          </w:tcPr>
          <w:p w14:paraId="4D5C1AE2"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b/>
              </w:rPr>
              <w:t>Uwaga uwzględniona</w:t>
            </w:r>
          </w:p>
          <w:p w14:paraId="61803A59"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 Spis treści zostanie poprawiony. Zwracamy jednak uwagę, ze w Priorytecie dot. innowacji społecznych zastosowanie mogą mieć wszystkie cele szczegółowe określone w rozporządzeniu EFS+. Podanie pełnych nazw </w:t>
            </w:r>
            <w:r w:rsidRPr="00F64FBD">
              <w:rPr>
                <w:rFonts w:ascii="Calibri" w:eastAsia="Calibri" w:hAnsi="Calibri" w:cs="Calibri"/>
              </w:rPr>
              <w:lastRenderedPageBreak/>
              <w:t>wszystkich celów w tym miejscu nadmiernie wydłużyłoby spis treści, dlatego posłużono się wyłącznie oznaczeniami literowymi celów.</w:t>
            </w:r>
          </w:p>
        </w:tc>
      </w:tr>
      <w:tr w:rsidR="00F64FBD" w:rsidRPr="00F64FBD" w14:paraId="274FD012"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877FE27"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DF1B7" w14:textId="77777777" w:rsidR="00F64FBD" w:rsidRPr="00F64FBD" w:rsidRDefault="00F64FBD" w:rsidP="00F64FBD">
            <w:pPr>
              <w:spacing w:before="60" w:after="60" w:line="240" w:lineRule="auto"/>
              <w:rPr>
                <w:rFonts w:ascii="Calibri" w:eastAsia="Calibri" w:hAnsi="Calibri" w:cs="Calibri"/>
                <w:b/>
                <w:bCs/>
              </w:rPr>
            </w:pPr>
            <w:r w:rsidRPr="00F64FBD">
              <w:rPr>
                <w:rFonts w:ascii="Calibri" w:eastAsia="Calibri" w:hAnsi="Calibri" w:cs="Calibri"/>
                <w:b/>
                <w:bCs/>
              </w:rPr>
              <w:t>Cały dokument</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50EC143" w14:textId="77777777" w:rsidR="00F64FBD" w:rsidRPr="00F64FBD" w:rsidRDefault="00F64FBD" w:rsidP="00F64FBD">
            <w:pPr>
              <w:spacing w:before="60" w:after="60" w:line="240" w:lineRule="auto"/>
              <w:rPr>
                <w:rFonts w:ascii="Calibri" w:eastAsia="Calibri" w:hAnsi="Calibri" w:cs="Calibri"/>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21901A0"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Uwaga redakcyjna</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7460529B"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Proponuje się przeredagować tekst programu pod kątem zasad „prostego języka”, w tym również nazwy celów szczegółowych, które obecnie są bardzo rozbudowane (połączenie różnych zakresów wsparcia w nazwie zamiast wskazania celu takiego wsparcia)</w:t>
            </w:r>
          </w:p>
        </w:tc>
        <w:tc>
          <w:tcPr>
            <w:tcW w:w="698" w:type="pct"/>
            <w:tcBorders>
              <w:top w:val="single" w:sz="4" w:space="0" w:color="000000"/>
              <w:left w:val="nil"/>
              <w:bottom w:val="single" w:sz="4" w:space="0" w:color="000000"/>
              <w:right w:val="single" w:sz="4" w:space="0" w:color="000000"/>
            </w:tcBorders>
            <w:vAlign w:val="center"/>
          </w:tcPr>
          <w:p w14:paraId="2E4DEB56" w14:textId="77777777" w:rsidR="00F64FBD" w:rsidRPr="00F64FBD" w:rsidRDefault="00F64FBD" w:rsidP="00F64FBD">
            <w:pPr>
              <w:spacing w:before="60" w:after="60" w:line="240" w:lineRule="auto"/>
              <w:rPr>
                <w:rFonts w:ascii="Calibri" w:eastAsia="Calibri" w:hAnsi="Calibri" w:cs="Calibri"/>
              </w:rPr>
            </w:pPr>
          </w:p>
        </w:tc>
        <w:tc>
          <w:tcPr>
            <w:tcW w:w="949" w:type="pct"/>
            <w:tcBorders>
              <w:top w:val="single" w:sz="4" w:space="0" w:color="000000"/>
              <w:left w:val="nil"/>
              <w:bottom w:val="single" w:sz="4" w:space="0" w:color="000000"/>
              <w:right w:val="single" w:sz="4" w:space="0" w:color="000000"/>
            </w:tcBorders>
          </w:tcPr>
          <w:p w14:paraId="7E4A12C9" w14:textId="77777777" w:rsidR="00F64FBD" w:rsidRPr="00F64FBD" w:rsidRDefault="00F64FBD" w:rsidP="00F64FBD">
            <w:pPr>
              <w:spacing w:before="60" w:after="60" w:line="240" w:lineRule="auto"/>
              <w:rPr>
                <w:rFonts w:ascii="Calibri" w:eastAsia="Calibri" w:hAnsi="Calibri" w:cs="Calibri"/>
                <w:b/>
              </w:rPr>
            </w:pPr>
            <w:r w:rsidRPr="00F64FBD">
              <w:rPr>
                <w:rFonts w:ascii="Calibri" w:eastAsia="Calibri" w:hAnsi="Calibri" w:cs="Calibri"/>
                <w:b/>
              </w:rPr>
              <w:t>Wyjaśnienie</w:t>
            </w:r>
          </w:p>
          <w:p w14:paraId="7ABFB355"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Wzór programu, na którym opiera się jego struktura, w tym nazwy celów szczegółowych, wynikają z rozporządzenia i ich treść nie podlega modyfikacjom, w tym uproszczeniom.</w:t>
            </w:r>
          </w:p>
        </w:tc>
      </w:tr>
      <w:tr w:rsidR="00F64FBD" w:rsidRPr="00F64FBD" w14:paraId="5C656B0B"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BEE16AF"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E910BD" w14:textId="77777777" w:rsidR="00F64FBD" w:rsidRPr="00F64FBD" w:rsidRDefault="00F64FBD" w:rsidP="00F64FBD">
            <w:pPr>
              <w:spacing w:before="60" w:after="60" w:line="240" w:lineRule="auto"/>
              <w:rPr>
                <w:rFonts w:ascii="Calibri" w:eastAsia="Calibri" w:hAnsi="Calibri" w:cs="Calibri"/>
                <w:b/>
                <w:bCs/>
              </w:rPr>
            </w:pPr>
            <w:r w:rsidRPr="00F64FBD">
              <w:rPr>
                <w:rFonts w:ascii="Calibri" w:eastAsia="Calibri" w:hAnsi="Calibri" w:cs="Calibri"/>
                <w:b/>
                <w:bCs/>
              </w:rPr>
              <w:t>Uwaga z pisma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03340259" w14:textId="77777777" w:rsidR="00F64FBD" w:rsidRPr="00F64FBD" w:rsidRDefault="00F64FBD" w:rsidP="00F64FBD">
            <w:pPr>
              <w:spacing w:before="60" w:after="60" w:line="240" w:lineRule="auto"/>
              <w:rPr>
                <w:rFonts w:ascii="Calibri" w:eastAsia="Calibri" w:hAnsi="Calibri" w:cs="Calibri"/>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D4AC215"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Bardzo proszę o uzupełnienie strategii programu o informacje nt. rynku pracy na obszarach wiejskich, w tym w szczególności niedostatecznej liczby pozarolniczych miejsc pracy, niedostatecznego poziomu rozwoju przedsiębiorczości oraz niedopasowania kompetencji i umiejętności osób odchodzących z rolnictwa do potrzeb rynku pracy. Wynik analizy tych niedoborów powinien znaleźć swoje </w:t>
            </w:r>
            <w:r w:rsidRPr="00F64FBD">
              <w:rPr>
                <w:rFonts w:ascii="Calibri" w:eastAsia="Calibri" w:hAnsi="Calibri" w:cs="Calibri"/>
              </w:rPr>
              <w:lastRenderedPageBreak/>
              <w:t>odzwierciedlenie w zakresie wsparcia i grupach docelowych w priorytetu 1. FERS 2021-2027 (cel szczegółowy a, d - h).</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380490D9" w14:textId="77777777" w:rsidR="00F64FBD" w:rsidRPr="00F64FBD" w:rsidRDefault="00F64FBD" w:rsidP="00F64FBD">
            <w:pPr>
              <w:spacing w:before="60" w:after="60" w:line="240" w:lineRule="auto"/>
              <w:rPr>
                <w:rFonts w:ascii="Calibri" w:eastAsia="Calibri" w:hAnsi="Calibri" w:cs="Calibri"/>
              </w:rPr>
            </w:pPr>
          </w:p>
        </w:tc>
        <w:tc>
          <w:tcPr>
            <w:tcW w:w="698" w:type="pct"/>
            <w:tcBorders>
              <w:top w:val="single" w:sz="4" w:space="0" w:color="000000"/>
              <w:left w:val="nil"/>
              <w:bottom w:val="single" w:sz="4" w:space="0" w:color="000000"/>
              <w:right w:val="single" w:sz="4" w:space="0" w:color="000000"/>
            </w:tcBorders>
            <w:vAlign w:val="center"/>
          </w:tcPr>
          <w:p w14:paraId="2235B0EC" w14:textId="77777777" w:rsidR="00F64FBD" w:rsidRPr="00F64FBD" w:rsidRDefault="00F64FBD" w:rsidP="00F64FBD">
            <w:pPr>
              <w:spacing w:before="60" w:after="60" w:line="240" w:lineRule="auto"/>
              <w:rPr>
                <w:rFonts w:ascii="Calibri" w:eastAsia="Calibri" w:hAnsi="Calibri" w:cs="Calibri"/>
                <w:sz w:val="24"/>
                <w:szCs w:val="24"/>
              </w:rPr>
            </w:pPr>
          </w:p>
        </w:tc>
        <w:tc>
          <w:tcPr>
            <w:tcW w:w="949" w:type="pct"/>
            <w:tcBorders>
              <w:top w:val="single" w:sz="4" w:space="0" w:color="000000"/>
              <w:left w:val="nil"/>
              <w:bottom w:val="single" w:sz="4" w:space="0" w:color="000000"/>
              <w:right w:val="single" w:sz="4" w:space="0" w:color="000000"/>
            </w:tcBorders>
          </w:tcPr>
          <w:p w14:paraId="00D10A48" w14:textId="77777777" w:rsidR="00F64FBD" w:rsidRPr="00F64FBD" w:rsidRDefault="00F64FBD" w:rsidP="00F64FBD">
            <w:pPr>
              <w:spacing w:before="60" w:after="60" w:line="240" w:lineRule="auto"/>
              <w:rPr>
                <w:rFonts w:ascii="Calibri" w:eastAsia="Calibri" w:hAnsi="Calibri" w:cs="Calibri"/>
                <w:sz w:val="24"/>
                <w:szCs w:val="24"/>
              </w:rPr>
            </w:pPr>
            <w:r w:rsidRPr="00F64FBD">
              <w:rPr>
                <w:rFonts w:ascii="Calibri" w:eastAsia="Calibri" w:hAnsi="Calibri" w:cs="Calibri"/>
                <w:b/>
                <w:sz w:val="24"/>
                <w:szCs w:val="24"/>
              </w:rPr>
              <w:t>Wyjaśnienie</w:t>
            </w:r>
            <w:r w:rsidRPr="00F64FBD">
              <w:rPr>
                <w:rFonts w:ascii="Calibri" w:eastAsia="Calibri" w:hAnsi="Calibri" w:cs="Calibri"/>
                <w:sz w:val="24"/>
                <w:szCs w:val="24"/>
              </w:rPr>
              <w:t>:</w:t>
            </w:r>
          </w:p>
          <w:p w14:paraId="6E8416A3" w14:textId="77777777" w:rsidR="00F64FBD" w:rsidRPr="00F64FBD" w:rsidRDefault="00F64FBD" w:rsidP="00F64FBD">
            <w:pPr>
              <w:spacing w:before="60" w:after="60" w:line="240" w:lineRule="auto"/>
              <w:rPr>
                <w:rFonts w:ascii="Calibri" w:eastAsia="Calibri" w:hAnsi="Calibri" w:cs="Calibri"/>
                <w:sz w:val="24"/>
                <w:szCs w:val="24"/>
              </w:rPr>
            </w:pPr>
            <w:r w:rsidRPr="00F64FBD">
              <w:rPr>
                <w:rFonts w:ascii="Calibri" w:eastAsia="Calibri" w:hAnsi="Calibri" w:cs="Calibri"/>
                <w:sz w:val="24"/>
                <w:szCs w:val="24"/>
              </w:rPr>
              <w:t xml:space="preserve">MFiPR w dużej mierze zgadza się z diagnozą </w:t>
            </w:r>
            <w:proofErr w:type="spellStart"/>
            <w:r w:rsidRPr="00F64FBD">
              <w:rPr>
                <w:rFonts w:ascii="Calibri" w:eastAsia="Calibri" w:hAnsi="Calibri" w:cs="Calibri"/>
                <w:sz w:val="24"/>
                <w:szCs w:val="24"/>
              </w:rPr>
              <w:t>MRiRW</w:t>
            </w:r>
            <w:proofErr w:type="spellEnd"/>
            <w:r w:rsidRPr="00F64FBD">
              <w:rPr>
                <w:rFonts w:ascii="Calibri" w:eastAsia="Calibri" w:hAnsi="Calibri" w:cs="Calibri"/>
                <w:sz w:val="24"/>
                <w:szCs w:val="24"/>
              </w:rPr>
              <w:t xml:space="preserve">, ale zakres programu nie przewiduje działań odpowiadających na wskazane wyzwania – zgodnie z przyjętą linią demarkacyjną, wsparcie bezpośrednie w tym zakresie będzie realizowane w </w:t>
            </w:r>
            <w:r w:rsidRPr="00F64FBD">
              <w:rPr>
                <w:rFonts w:ascii="Calibri" w:eastAsia="Calibri" w:hAnsi="Calibri" w:cs="Calibri"/>
                <w:sz w:val="24"/>
                <w:szCs w:val="24"/>
              </w:rPr>
              <w:lastRenderedPageBreak/>
              <w:t>programach regionalnych.</w:t>
            </w:r>
          </w:p>
        </w:tc>
      </w:tr>
      <w:tr w:rsidR="00F64FBD" w:rsidRPr="00F64FBD" w14:paraId="19F32EE9"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39C865BB"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F37D84" w14:textId="77777777" w:rsidR="00F64FBD" w:rsidRPr="00F64FBD" w:rsidRDefault="00F64FBD" w:rsidP="00F64FBD">
            <w:pPr>
              <w:spacing w:before="60" w:after="60" w:line="240" w:lineRule="auto"/>
              <w:rPr>
                <w:rFonts w:ascii="Calibri" w:eastAsia="Calibri" w:hAnsi="Calibri" w:cs="Calibri"/>
                <w:b/>
                <w:bCs/>
              </w:rPr>
            </w:pPr>
            <w:r w:rsidRPr="00F64FBD">
              <w:rPr>
                <w:rFonts w:ascii="Calibri" w:eastAsia="Calibri" w:hAnsi="Calibri" w:cs="Calibri"/>
                <w:b/>
                <w:bCs/>
              </w:rPr>
              <w:t>Uwaga z pisma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33230ED7" w14:textId="77777777" w:rsidR="00F64FBD" w:rsidRPr="00F64FBD" w:rsidRDefault="00F64FBD" w:rsidP="00F64FBD">
            <w:pPr>
              <w:spacing w:before="60" w:after="60" w:line="240" w:lineRule="auto"/>
              <w:rPr>
                <w:rFonts w:ascii="Calibri" w:eastAsia="Calibri" w:hAnsi="Calibri" w:cs="Calibri"/>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2FD186F"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Proponuję również już na tym etapie doprecyzowanie, że w grupie docelowej ww. celów szczegółowych [a, d-h] znajdują się m.in. osoby pracujące w rolnictwie, które nie prowadziły w ostatnim czasie (np. 12 m-</w:t>
            </w:r>
            <w:proofErr w:type="spellStart"/>
            <w:r w:rsidRPr="00F64FBD">
              <w:rPr>
                <w:rFonts w:ascii="Calibri" w:eastAsia="Calibri" w:hAnsi="Calibri" w:cs="Calibri"/>
              </w:rPr>
              <w:t>cy</w:t>
            </w:r>
            <w:proofErr w:type="spellEnd"/>
            <w:r w:rsidRPr="00F64FBD">
              <w:rPr>
                <w:rFonts w:ascii="Calibri" w:eastAsia="Calibri" w:hAnsi="Calibri" w:cs="Calibri"/>
              </w:rPr>
              <w:t xml:space="preserve"> przed złożeniem wniosku o wsparcie) pozarolniczej działalności gospodarczej. I dla takich osób wsparcie w ramach FERS 2021-2027 będzie miało formę wsparcia bezzwrotnego w formie grantów na założenie pozarolniczej działalności gospodarczej oraz bonów na edukację.</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229F3B5C" w14:textId="77777777" w:rsidR="00F64FBD" w:rsidRPr="00F64FBD" w:rsidRDefault="00F64FBD" w:rsidP="00F64FBD">
            <w:pPr>
              <w:spacing w:before="60" w:after="60" w:line="240" w:lineRule="auto"/>
              <w:rPr>
                <w:rFonts w:ascii="Calibri" w:eastAsia="Calibri" w:hAnsi="Calibri" w:cs="Calibri"/>
              </w:rPr>
            </w:pPr>
          </w:p>
        </w:tc>
        <w:tc>
          <w:tcPr>
            <w:tcW w:w="698" w:type="pct"/>
            <w:tcBorders>
              <w:top w:val="single" w:sz="4" w:space="0" w:color="000000"/>
              <w:left w:val="nil"/>
              <w:bottom w:val="single" w:sz="4" w:space="0" w:color="000000"/>
              <w:right w:val="single" w:sz="4" w:space="0" w:color="000000"/>
            </w:tcBorders>
            <w:vAlign w:val="center"/>
          </w:tcPr>
          <w:p w14:paraId="51B4F483" w14:textId="77777777" w:rsidR="00F64FBD" w:rsidRPr="00F64FBD" w:rsidRDefault="00F64FBD" w:rsidP="00F64FBD">
            <w:pPr>
              <w:spacing w:before="60" w:after="60" w:line="240" w:lineRule="auto"/>
              <w:rPr>
                <w:rFonts w:ascii="Calibri" w:eastAsia="Calibri" w:hAnsi="Calibri" w:cs="Calibri"/>
                <w:sz w:val="24"/>
                <w:szCs w:val="24"/>
              </w:rPr>
            </w:pPr>
          </w:p>
        </w:tc>
        <w:tc>
          <w:tcPr>
            <w:tcW w:w="949" w:type="pct"/>
            <w:tcBorders>
              <w:top w:val="single" w:sz="4" w:space="0" w:color="000000"/>
              <w:left w:val="nil"/>
              <w:bottom w:val="single" w:sz="4" w:space="0" w:color="000000"/>
              <w:right w:val="single" w:sz="4" w:space="0" w:color="000000"/>
            </w:tcBorders>
          </w:tcPr>
          <w:p w14:paraId="2615395B" w14:textId="77777777" w:rsidR="00F64FBD" w:rsidRPr="00F64FBD" w:rsidRDefault="00F64FBD" w:rsidP="00F64FBD">
            <w:pPr>
              <w:spacing w:before="60" w:after="60" w:line="240" w:lineRule="auto"/>
              <w:rPr>
                <w:rFonts w:ascii="Calibri" w:eastAsia="Calibri" w:hAnsi="Calibri" w:cs="Calibri"/>
                <w:b/>
                <w:sz w:val="24"/>
                <w:szCs w:val="24"/>
              </w:rPr>
            </w:pPr>
            <w:r w:rsidRPr="00F64FBD">
              <w:rPr>
                <w:rFonts w:ascii="Calibri" w:eastAsia="Calibri" w:hAnsi="Calibri" w:cs="Calibri"/>
                <w:b/>
                <w:sz w:val="24"/>
                <w:szCs w:val="24"/>
              </w:rPr>
              <w:t>Wyjaśnienie:</w:t>
            </w:r>
          </w:p>
          <w:p w14:paraId="174623E4" w14:textId="77777777" w:rsidR="00F64FBD" w:rsidRPr="00F64FBD" w:rsidRDefault="00F64FBD" w:rsidP="00F64FBD">
            <w:pPr>
              <w:spacing w:before="60" w:after="60" w:line="240" w:lineRule="auto"/>
              <w:rPr>
                <w:rFonts w:ascii="Calibri" w:eastAsia="Calibri" w:hAnsi="Calibri" w:cs="Calibri"/>
                <w:sz w:val="24"/>
                <w:szCs w:val="24"/>
              </w:rPr>
            </w:pPr>
            <w:r w:rsidRPr="00F64FBD">
              <w:rPr>
                <w:rFonts w:ascii="Calibri" w:eastAsia="Calibri" w:hAnsi="Calibri" w:cs="Calibri"/>
                <w:sz w:val="24"/>
                <w:szCs w:val="24"/>
              </w:rPr>
              <w:t xml:space="preserve">Jak wyżej. Wsparcie dot. rozwoju przedsiębiorczości czy rozwoju kompetencji i kwalifikacji będzie realizowane co do zasady na poziomie regionalnym. W przypadku wsparcia bezzwrotnego będzie ono udzielane za pośrednictwem powiatowych urzędów pracy. </w:t>
            </w:r>
          </w:p>
          <w:p w14:paraId="78DB8E68" w14:textId="77777777" w:rsidR="00F64FBD" w:rsidRPr="00F64FBD" w:rsidRDefault="00F64FBD" w:rsidP="00F64FBD">
            <w:pPr>
              <w:spacing w:before="60" w:after="60" w:line="240" w:lineRule="auto"/>
              <w:rPr>
                <w:rFonts w:ascii="Calibri" w:eastAsia="Calibri" w:hAnsi="Calibri" w:cs="Calibri"/>
                <w:sz w:val="24"/>
                <w:szCs w:val="24"/>
              </w:rPr>
            </w:pPr>
            <w:r w:rsidRPr="00F64FBD">
              <w:rPr>
                <w:rFonts w:ascii="Calibri" w:eastAsia="Calibri" w:hAnsi="Calibri" w:cs="Calibri"/>
                <w:sz w:val="24"/>
                <w:szCs w:val="24"/>
              </w:rPr>
              <w:t xml:space="preserve">Natomiast, grupy docelowe wsparcia bezpośredniego udzielanego w FERS zostały sformułowany w sposób ogólny i obejmują całe kategorie osób – np. pracodawcy i ich pracownicy. W opinii MFiPR, brak jest </w:t>
            </w:r>
            <w:r w:rsidRPr="00F64FBD">
              <w:rPr>
                <w:rFonts w:ascii="Calibri" w:eastAsia="Calibri" w:hAnsi="Calibri" w:cs="Calibri"/>
                <w:sz w:val="24"/>
                <w:szCs w:val="24"/>
              </w:rPr>
              <w:lastRenderedPageBreak/>
              <w:t>uzasadnienia dla wyodrębniania poszczególnych grup wchodzących w skład takich szerszych kategorii.</w:t>
            </w:r>
          </w:p>
        </w:tc>
      </w:tr>
      <w:tr w:rsidR="00F64FBD" w:rsidRPr="00F64FBD" w14:paraId="07FE299E"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215B4F54" w14:textId="77777777" w:rsidR="00F64FBD" w:rsidRPr="00F64FBD" w:rsidRDefault="00F64FBD" w:rsidP="00F64FBD">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FF0336" w14:textId="77777777" w:rsidR="00F64FBD" w:rsidRPr="00F64FBD" w:rsidRDefault="00F64FBD" w:rsidP="00F64FBD">
            <w:pPr>
              <w:spacing w:before="60" w:after="60" w:line="240" w:lineRule="auto"/>
              <w:rPr>
                <w:rFonts w:ascii="Calibri" w:eastAsia="Calibri" w:hAnsi="Calibri" w:cs="Calibri"/>
                <w:b/>
                <w:bCs/>
              </w:rPr>
            </w:pPr>
            <w:r w:rsidRPr="00F64FBD">
              <w:rPr>
                <w:rFonts w:ascii="Calibri" w:eastAsia="Calibri" w:hAnsi="Calibri" w:cs="Calibri"/>
                <w:b/>
                <w:bCs/>
              </w:rPr>
              <w:t>Uwaga z pisma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402B0336" w14:textId="77777777" w:rsidR="00F64FBD" w:rsidRPr="00F64FBD" w:rsidRDefault="00F64FBD" w:rsidP="00F64FBD">
            <w:pPr>
              <w:spacing w:before="60" w:after="60" w:line="240" w:lineRule="auto"/>
              <w:rPr>
                <w:rFonts w:ascii="Calibri" w:eastAsia="Calibri" w:hAnsi="Calibri" w:cs="Calibri"/>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4D270B3A" w14:textId="77777777" w:rsidR="00F64FBD" w:rsidRPr="00F64FBD" w:rsidRDefault="00F64FBD" w:rsidP="00F64FBD">
            <w:pPr>
              <w:spacing w:before="60" w:after="60" w:line="240" w:lineRule="auto"/>
              <w:rPr>
                <w:rFonts w:ascii="Calibri" w:eastAsia="Calibri" w:hAnsi="Calibri" w:cs="Calibri"/>
              </w:rPr>
            </w:pPr>
            <w:r w:rsidRPr="00F64FBD">
              <w:rPr>
                <w:rFonts w:ascii="Calibri" w:eastAsia="Calibri" w:hAnsi="Calibri" w:cs="Calibri"/>
              </w:rPr>
              <w:t xml:space="preserve">W ślad za rozstrzygnięciami </w:t>
            </w:r>
            <w:proofErr w:type="spellStart"/>
            <w:r w:rsidRPr="00F64FBD">
              <w:rPr>
                <w:rFonts w:ascii="Calibri" w:eastAsia="Calibri" w:hAnsi="Calibri" w:cs="Calibri"/>
              </w:rPr>
              <w:t>ws</w:t>
            </w:r>
            <w:proofErr w:type="spellEnd"/>
            <w:r w:rsidRPr="00F64FBD">
              <w:rPr>
                <w:rFonts w:ascii="Calibri" w:eastAsia="Calibri" w:hAnsi="Calibri" w:cs="Calibri"/>
              </w:rPr>
              <w:t>. Umowy Partnerstwa 2021-2027 bardzo proszę również o umieszczenie w programie informacji o projektowanej alokacji dot. rozwoju społecznego obszarów wiejskich z budżetu FERS 2021-2027.</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DE69D63" w14:textId="77777777" w:rsidR="00F64FBD" w:rsidRPr="00F64FBD" w:rsidRDefault="00F64FBD" w:rsidP="00F64FBD">
            <w:pPr>
              <w:spacing w:before="60" w:after="60" w:line="240" w:lineRule="auto"/>
              <w:rPr>
                <w:rFonts w:ascii="Calibri" w:eastAsia="Calibri" w:hAnsi="Calibri" w:cs="Calibri"/>
                <w:sz w:val="24"/>
                <w:szCs w:val="24"/>
              </w:rPr>
            </w:pPr>
          </w:p>
        </w:tc>
        <w:tc>
          <w:tcPr>
            <w:tcW w:w="698" w:type="pct"/>
            <w:tcBorders>
              <w:top w:val="single" w:sz="4" w:space="0" w:color="000000"/>
              <w:left w:val="nil"/>
              <w:bottom w:val="single" w:sz="4" w:space="0" w:color="000000"/>
              <w:right w:val="single" w:sz="4" w:space="0" w:color="000000"/>
            </w:tcBorders>
            <w:vAlign w:val="center"/>
          </w:tcPr>
          <w:p w14:paraId="4330DFB1" w14:textId="77777777" w:rsidR="00F64FBD" w:rsidRPr="00F64FBD" w:rsidRDefault="00F64FBD" w:rsidP="00F64FBD">
            <w:pPr>
              <w:spacing w:before="60" w:after="60" w:line="240" w:lineRule="auto"/>
              <w:rPr>
                <w:rFonts w:ascii="Calibri" w:eastAsia="Calibri" w:hAnsi="Calibri" w:cs="Calibri"/>
                <w:sz w:val="24"/>
                <w:szCs w:val="24"/>
              </w:rPr>
            </w:pPr>
          </w:p>
        </w:tc>
        <w:tc>
          <w:tcPr>
            <w:tcW w:w="949" w:type="pct"/>
            <w:tcBorders>
              <w:top w:val="single" w:sz="4" w:space="0" w:color="000000"/>
              <w:left w:val="nil"/>
              <w:bottom w:val="single" w:sz="4" w:space="0" w:color="000000"/>
              <w:right w:val="single" w:sz="4" w:space="0" w:color="000000"/>
            </w:tcBorders>
          </w:tcPr>
          <w:p w14:paraId="4502658A" w14:textId="77777777" w:rsidR="00F64FBD" w:rsidRPr="00F64FBD" w:rsidRDefault="00F64FBD" w:rsidP="00F64FBD">
            <w:pPr>
              <w:spacing w:before="60" w:after="60" w:line="240" w:lineRule="auto"/>
              <w:rPr>
                <w:rFonts w:ascii="Calibri" w:eastAsia="Calibri" w:hAnsi="Calibri" w:cs="Calibri"/>
                <w:b/>
                <w:sz w:val="24"/>
                <w:szCs w:val="24"/>
              </w:rPr>
            </w:pPr>
            <w:r w:rsidRPr="00F64FBD">
              <w:rPr>
                <w:rFonts w:ascii="Calibri" w:eastAsia="Calibri" w:hAnsi="Calibri" w:cs="Calibri"/>
                <w:b/>
                <w:sz w:val="24"/>
                <w:szCs w:val="24"/>
              </w:rPr>
              <w:t>Uwaga uwzględniona</w:t>
            </w:r>
          </w:p>
        </w:tc>
      </w:tr>
    </w:tbl>
    <w:p w14:paraId="14A08A58" w14:textId="1EF59447" w:rsidR="00F64FBD" w:rsidRDefault="00F64FBD"/>
    <w:tbl>
      <w:tblPr>
        <w:tblW w:w="5000" w:type="pct"/>
        <w:tblLayout w:type="fixed"/>
        <w:tblLook w:val="0400" w:firstRow="0" w:lastRow="0" w:firstColumn="0" w:lastColumn="0" w:noHBand="0" w:noVBand="1"/>
      </w:tblPr>
      <w:tblGrid>
        <w:gridCol w:w="574"/>
        <w:gridCol w:w="2029"/>
        <w:gridCol w:w="834"/>
        <w:gridCol w:w="2860"/>
        <w:gridCol w:w="3087"/>
        <w:gridCol w:w="1954"/>
        <w:gridCol w:w="2656"/>
      </w:tblGrid>
      <w:tr w:rsidR="00F64FBD" w:rsidRPr="00F64FBD" w14:paraId="4F6832A3"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591E2124"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L.p.</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A52C4"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Część FERS, której dotyczy uwaga</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7F763098"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Strona</w:t>
            </w: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7433401C"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Treść uwagi</w:t>
            </w: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6D2F6CFA"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 xml:space="preserve">Propozycja zapisu </w:t>
            </w:r>
          </w:p>
        </w:tc>
        <w:tc>
          <w:tcPr>
            <w:tcW w:w="698" w:type="pct"/>
            <w:tcBorders>
              <w:top w:val="single" w:sz="4" w:space="0" w:color="000000"/>
              <w:left w:val="nil"/>
              <w:bottom w:val="single" w:sz="4" w:space="0" w:color="000000"/>
              <w:right w:val="single" w:sz="4" w:space="0" w:color="000000"/>
            </w:tcBorders>
            <w:vAlign w:val="center"/>
          </w:tcPr>
          <w:p w14:paraId="4F74A7EF"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Uzasadnienie</w:t>
            </w:r>
          </w:p>
        </w:tc>
        <w:tc>
          <w:tcPr>
            <w:tcW w:w="949" w:type="pct"/>
            <w:tcBorders>
              <w:top w:val="single" w:sz="4" w:space="0" w:color="000000"/>
              <w:left w:val="nil"/>
              <w:bottom w:val="single" w:sz="4" w:space="0" w:color="000000"/>
              <w:right w:val="single" w:sz="4" w:space="0" w:color="000000"/>
            </w:tcBorders>
          </w:tcPr>
          <w:p w14:paraId="495B5211" w14:textId="77777777"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Stanowisko IZ FERS</w:t>
            </w:r>
          </w:p>
        </w:tc>
      </w:tr>
      <w:tr w:rsidR="00F64FBD" w:rsidRPr="00F64FBD" w14:paraId="14B1AE31" w14:textId="77777777" w:rsidTr="002B35D3">
        <w:trPr>
          <w:trHeight w:val="375"/>
          <w:tblHeader/>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14:paraId="6B6B7699" w14:textId="7B6B8F88" w:rsidR="00F64FBD" w:rsidRPr="00F64FBD" w:rsidRDefault="00F64FBD" w:rsidP="002B35D3">
            <w:pPr>
              <w:spacing w:before="60" w:after="60" w:line="240" w:lineRule="auto"/>
              <w:jc w:val="center"/>
              <w:rPr>
                <w:rFonts w:ascii="Calibri" w:eastAsia="Calibri" w:hAnsi="Calibri" w:cs="Calibri"/>
                <w:b/>
                <w:sz w:val="24"/>
                <w:szCs w:val="24"/>
              </w:rPr>
            </w:pPr>
            <w:r w:rsidRPr="00F64FBD">
              <w:rPr>
                <w:rFonts w:ascii="Calibri" w:eastAsia="Calibri" w:hAnsi="Calibri" w:cs="Calibri"/>
                <w:b/>
                <w:sz w:val="24"/>
                <w:szCs w:val="24"/>
              </w:rPr>
              <w:t xml:space="preserve">Ministerstwo </w:t>
            </w:r>
            <w:r>
              <w:rPr>
                <w:rFonts w:ascii="Calibri" w:eastAsia="Calibri" w:hAnsi="Calibri" w:cs="Calibri"/>
                <w:b/>
                <w:sz w:val="24"/>
                <w:szCs w:val="24"/>
              </w:rPr>
              <w:t>Spraw Wewnętrznych i Administracji</w:t>
            </w:r>
          </w:p>
        </w:tc>
      </w:tr>
      <w:tr w:rsidR="00C965C6" w:rsidRPr="00F64FBD" w14:paraId="11F85CFA"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7F7442C6" w14:textId="77777777" w:rsidR="00C965C6" w:rsidRPr="00F64FBD" w:rsidRDefault="00C965C6" w:rsidP="00C965C6">
            <w:pPr>
              <w:numPr>
                <w:ilvl w:val="0"/>
                <w:numId w:val="1"/>
              </w:numPr>
              <w:spacing w:before="60" w:after="60" w:line="240" w:lineRule="auto"/>
              <w:contextualSpacing/>
              <w:rPr>
                <w:rFonts w:ascii="Calibri" w:eastAsia="Calibri" w:hAnsi="Calibri" w:cs="Calibri"/>
                <w:b/>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D0AB49" w14:textId="77777777" w:rsidR="00C965C6" w:rsidRPr="004F2AD3" w:rsidRDefault="00C965C6" w:rsidP="00C965C6">
            <w:pPr>
              <w:spacing w:before="60" w:after="60" w:line="240" w:lineRule="auto"/>
              <w:jc w:val="center"/>
              <w:rPr>
                <w:rFonts w:cstheme="minorHAnsi"/>
              </w:rPr>
            </w:pPr>
            <w:r w:rsidRPr="004F2AD3">
              <w:rPr>
                <w:rFonts w:cstheme="minorHAnsi"/>
              </w:rPr>
              <w:t>1.</w:t>
            </w:r>
            <w:r w:rsidRPr="004F2AD3">
              <w:rPr>
                <w:rFonts w:cstheme="minorHAnsi"/>
                <w:b/>
              </w:rPr>
              <w:t xml:space="preserve"> </w:t>
            </w:r>
            <w:r w:rsidRPr="004F2AD3">
              <w:rPr>
                <w:rFonts w:cstheme="minorHAnsi"/>
              </w:rPr>
              <w:t>Strategia programu: główne wyzwania</w:t>
            </w:r>
            <w:r w:rsidRPr="004F2AD3">
              <w:rPr>
                <w:rFonts w:cstheme="minorHAnsi"/>
              </w:rPr>
              <w:br/>
              <w:t>w zakresie rozwoju oraz działania podejmowane w ramach polityki</w:t>
            </w:r>
          </w:p>
          <w:p w14:paraId="4847BB34" w14:textId="77777777" w:rsidR="00C965C6" w:rsidRPr="004F2AD3" w:rsidRDefault="00C965C6" w:rsidP="00C965C6">
            <w:pPr>
              <w:spacing w:before="60" w:after="60" w:line="240" w:lineRule="auto"/>
              <w:jc w:val="center"/>
              <w:rPr>
                <w:rFonts w:cstheme="minorHAnsi"/>
              </w:rPr>
            </w:pPr>
          </w:p>
          <w:p w14:paraId="02E58FC3" w14:textId="77777777" w:rsidR="00C965C6" w:rsidRPr="004F2AD3" w:rsidRDefault="00C965C6" w:rsidP="00C965C6">
            <w:pPr>
              <w:spacing w:before="60" w:after="60" w:line="240" w:lineRule="auto"/>
              <w:jc w:val="center"/>
              <w:rPr>
                <w:rFonts w:cstheme="minorHAnsi"/>
              </w:rPr>
            </w:pPr>
          </w:p>
          <w:p w14:paraId="3BC8E576" w14:textId="77777777" w:rsidR="00C965C6" w:rsidRPr="004F2AD3" w:rsidRDefault="00C965C6" w:rsidP="00C965C6">
            <w:pPr>
              <w:spacing w:before="60" w:after="60" w:line="240" w:lineRule="auto"/>
              <w:jc w:val="center"/>
              <w:rPr>
                <w:rFonts w:cstheme="minorHAnsi"/>
              </w:rPr>
            </w:pPr>
          </w:p>
          <w:p w14:paraId="2517AD7F" w14:textId="77777777" w:rsidR="00C965C6" w:rsidRPr="004F2AD3" w:rsidRDefault="00C965C6" w:rsidP="00C965C6">
            <w:pPr>
              <w:spacing w:before="60" w:after="60" w:line="240" w:lineRule="auto"/>
              <w:jc w:val="center"/>
              <w:rPr>
                <w:rFonts w:cstheme="minorHAnsi"/>
              </w:rPr>
            </w:pPr>
          </w:p>
          <w:p w14:paraId="1867B283" w14:textId="77777777" w:rsidR="00C965C6" w:rsidRPr="004F2AD3" w:rsidRDefault="00C965C6" w:rsidP="00C965C6">
            <w:pPr>
              <w:spacing w:before="60" w:after="60" w:line="240" w:lineRule="auto"/>
              <w:jc w:val="center"/>
              <w:rPr>
                <w:rFonts w:cstheme="minorHAnsi"/>
              </w:rPr>
            </w:pPr>
          </w:p>
          <w:p w14:paraId="5D38091B" w14:textId="77777777" w:rsidR="00C965C6" w:rsidRPr="004F2AD3" w:rsidRDefault="00C965C6" w:rsidP="00C965C6">
            <w:pPr>
              <w:spacing w:before="60" w:after="60" w:line="240" w:lineRule="auto"/>
              <w:jc w:val="center"/>
              <w:rPr>
                <w:rFonts w:cstheme="minorHAnsi"/>
              </w:rPr>
            </w:pPr>
          </w:p>
          <w:p w14:paraId="49C22F85" w14:textId="77777777" w:rsidR="00C965C6" w:rsidRPr="004F2AD3" w:rsidRDefault="00C965C6" w:rsidP="00C965C6">
            <w:pPr>
              <w:spacing w:before="60" w:after="60" w:line="240" w:lineRule="auto"/>
              <w:jc w:val="center"/>
              <w:rPr>
                <w:rFonts w:cstheme="minorHAnsi"/>
              </w:rPr>
            </w:pPr>
          </w:p>
          <w:p w14:paraId="39A5CB92" w14:textId="77777777" w:rsidR="00C965C6" w:rsidRPr="004F2AD3" w:rsidRDefault="00C965C6" w:rsidP="00C965C6">
            <w:pPr>
              <w:spacing w:before="60" w:after="60" w:line="240" w:lineRule="auto"/>
              <w:jc w:val="center"/>
              <w:rPr>
                <w:rFonts w:cstheme="minorHAnsi"/>
              </w:rPr>
            </w:pPr>
          </w:p>
          <w:p w14:paraId="287F7A1B" w14:textId="77777777" w:rsidR="00C965C6" w:rsidRPr="004F2AD3" w:rsidRDefault="00C965C6" w:rsidP="00C965C6">
            <w:pPr>
              <w:spacing w:before="60" w:after="60" w:line="240" w:lineRule="auto"/>
              <w:jc w:val="center"/>
              <w:rPr>
                <w:rFonts w:cstheme="minorHAnsi"/>
              </w:rPr>
            </w:pPr>
          </w:p>
          <w:p w14:paraId="3D7C1E06" w14:textId="77777777" w:rsidR="00C965C6" w:rsidRPr="004F2AD3" w:rsidRDefault="00C965C6" w:rsidP="00C965C6">
            <w:pPr>
              <w:spacing w:before="60" w:after="60" w:line="240" w:lineRule="auto"/>
              <w:jc w:val="center"/>
              <w:rPr>
                <w:rFonts w:cstheme="minorHAnsi"/>
              </w:rPr>
            </w:pPr>
          </w:p>
          <w:p w14:paraId="5D989934" w14:textId="77777777" w:rsidR="00C965C6" w:rsidRPr="004F2AD3" w:rsidRDefault="00C965C6" w:rsidP="00C965C6">
            <w:pPr>
              <w:spacing w:before="60" w:after="60" w:line="240" w:lineRule="auto"/>
              <w:jc w:val="center"/>
              <w:rPr>
                <w:rFonts w:cstheme="minorHAnsi"/>
              </w:rPr>
            </w:pPr>
          </w:p>
          <w:p w14:paraId="423A559A" w14:textId="77777777" w:rsidR="00C965C6" w:rsidRPr="004F2AD3" w:rsidRDefault="00C965C6" w:rsidP="00C965C6">
            <w:pPr>
              <w:spacing w:before="60" w:after="60" w:line="240" w:lineRule="auto"/>
              <w:jc w:val="center"/>
              <w:rPr>
                <w:rFonts w:cstheme="minorHAnsi"/>
              </w:rPr>
            </w:pPr>
          </w:p>
          <w:p w14:paraId="52F2DC7F" w14:textId="77777777" w:rsidR="00C965C6" w:rsidRPr="004F2AD3" w:rsidRDefault="00C965C6" w:rsidP="00C965C6">
            <w:pPr>
              <w:spacing w:before="60" w:after="60" w:line="240" w:lineRule="auto"/>
              <w:jc w:val="center"/>
              <w:rPr>
                <w:rFonts w:cstheme="minorHAnsi"/>
              </w:rPr>
            </w:pPr>
          </w:p>
          <w:p w14:paraId="4A01CF06" w14:textId="77777777" w:rsidR="00C965C6" w:rsidRPr="004F2AD3" w:rsidRDefault="00C965C6" w:rsidP="00C965C6">
            <w:pPr>
              <w:spacing w:before="60" w:after="60" w:line="240" w:lineRule="auto"/>
              <w:jc w:val="center"/>
              <w:rPr>
                <w:rFonts w:cstheme="minorHAnsi"/>
              </w:rPr>
            </w:pPr>
          </w:p>
          <w:p w14:paraId="426FFFAF" w14:textId="77777777" w:rsidR="00C965C6" w:rsidRPr="004F2AD3" w:rsidRDefault="00C965C6" w:rsidP="00C965C6">
            <w:pPr>
              <w:spacing w:before="60" w:after="60" w:line="240" w:lineRule="auto"/>
              <w:jc w:val="center"/>
              <w:rPr>
                <w:rFonts w:cstheme="minorHAnsi"/>
              </w:rPr>
            </w:pPr>
          </w:p>
          <w:p w14:paraId="5DB0A2A1" w14:textId="77777777" w:rsidR="00C965C6" w:rsidRPr="004F2AD3" w:rsidRDefault="00C965C6" w:rsidP="00C965C6">
            <w:pPr>
              <w:spacing w:before="60" w:after="60" w:line="240" w:lineRule="auto"/>
              <w:jc w:val="center"/>
              <w:rPr>
                <w:rFonts w:cstheme="minorHAnsi"/>
              </w:rPr>
            </w:pPr>
          </w:p>
          <w:p w14:paraId="5C5BF452" w14:textId="77777777" w:rsidR="00C965C6" w:rsidRPr="004F2AD3" w:rsidRDefault="00C965C6" w:rsidP="00C965C6">
            <w:pPr>
              <w:spacing w:before="60" w:after="60" w:line="240" w:lineRule="auto"/>
              <w:jc w:val="center"/>
              <w:rPr>
                <w:rFonts w:cstheme="minorHAnsi"/>
              </w:rPr>
            </w:pPr>
          </w:p>
          <w:p w14:paraId="4EB8D4F7" w14:textId="77777777" w:rsidR="00C965C6" w:rsidRPr="004F2AD3" w:rsidRDefault="00C965C6" w:rsidP="00C965C6">
            <w:pPr>
              <w:spacing w:before="60" w:after="60" w:line="240" w:lineRule="auto"/>
              <w:jc w:val="center"/>
              <w:rPr>
                <w:rFonts w:cstheme="minorHAnsi"/>
              </w:rPr>
            </w:pPr>
          </w:p>
          <w:p w14:paraId="23CEE624" w14:textId="77777777" w:rsidR="00C965C6" w:rsidRPr="004F2AD3" w:rsidRDefault="00C965C6" w:rsidP="00C965C6">
            <w:pPr>
              <w:spacing w:before="60" w:after="60" w:line="240" w:lineRule="auto"/>
              <w:jc w:val="center"/>
              <w:rPr>
                <w:rFonts w:cstheme="minorHAnsi"/>
              </w:rPr>
            </w:pPr>
          </w:p>
          <w:p w14:paraId="2A328FE1" w14:textId="217D04D4" w:rsidR="00C965C6" w:rsidRPr="00F64FBD" w:rsidRDefault="00C965C6" w:rsidP="00C965C6">
            <w:pPr>
              <w:spacing w:before="60" w:after="60" w:line="240" w:lineRule="auto"/>
              <w:jc w:val="center"/>
              <w:rPr>
                <w:rFonts w:ascii="Calibri" w:eastAsia="Calibri" w:hAnsi="Calibri" w:cs="Calibri"/>
                <w:b/>
              </w:rPr>
            </w:pPr>
          </w:p>
        </w:tc>
        <w:tc>
          <w:tcPr>
            <w:tcW w:w="298" w:type="pct"/>
            <w:tcBorders>
              <w:top w:val="single" w:sz="4" w:space="0" w:color="000000"/>
              <w:left w:val="nil"/>
              <w:bottom w:val="single" w:sz="4" w:space="0" w:color="000000"/>
              <w:right w:val="single" w:sz="4" w:space="0" w:color="000000"/>
            </w:tcBorders>
            <w:shd w:val="clear" w:color="auto" w:fill="auto"/>
            <w:vAlign w:val="center"/>
          </w:tcPr>
          <w:p w14:paraId="535FC7D2" w14:textId="77777777" w:rsidR="00C965C6" w:rsidRPr="004F2AD3" w:rsidRDefault="00C965C6" w:rsidP="00C965C6">
            <w:pPr>
              <w:spacing w:before="60" w:after="60" w:line="240" w:lineRule="auto"/>
              <w:jc w:val="center"/>
              <w:rPr>
                <w:rFonts w:cstheme="minorHAnsi"/>
              </w:rPr>
            </w:pPr>
            <w:r>
              <w:rPr>
                <w:rFonts w:cstheme="minorHAnsi"/>
              </w:rPr>
              <w:lastRenderedPageBreak/>
              <w:t xml:space="preserve">str. </w:t>
            </w:r>
            <w:r w:rsidRPr="004F2AD3">
              <w:rPr>
                <w:rFonts w:cstheme="minorHAnsi"/>
              </w:rPr>
              <w:t>17</w:t>
            </w:r>
          </w:p>
          <w:p w14:paraId="1C81ADD7" w14:textId="77777777" w:rsidR="00C965C6" w:rsidRPr="004F2AD3" w:rsidRDefault="00C965C6" w:rsidP="00C965C6">
            <w:pPr>
              <w:spacing w:before="60" w:after="60" w:line="240" w:lineRule="auto"/>
              <w:jc w:val="center"/>
              <w:rPr>
                <w:rFonts w:cstheme="minorHAnsi"/>
              </w:rPr>
            </w:pPr>
          </w:p>
          <w:p w14:paraId="35F6CFD2" w14:textId="77777777" w:rsidR="00C965C6" w:rsidRPr="004F2AD3" w:rsidRDefault="00C965C6" w:rsidP="00C965C6">
            <w:pPr>
              <w:spacing w:before="60" w:after="60" w:line="240" w:lineRule="auto"/>
              <w:jc w:val="center"/>
              <w:rPr>
                <w:rFonts w:cstheme="minorHAnsi"/>
              </w:rPr>
            </w:pPr>
          </w:p>
          <w:p w14:paraId="588F8667" w14:textId="77777777" w:rsidR="00C965C6" w:rsidRPr="004F2AD3" w:rsidRDefault="00C965C6" w:rsidP="00C965C6">
            <w:pPr>
              <w:spacing w:before="60" w:after="60" w:line="240" w:lineRule="auto"/>
              <w:jc w:val="center"/>
              <w:rPr>
                <w:rFonts w:cstheme="minorHAnsi"/>
              </w:rPr>
            </w:pPr>
          </w:p>
          <w:p w14:paraId="1523F277" w14:textId="77777777" w:rsidR="00C965C6" w:rsidRPr="004F2AD3" w:rsidRDefault="00C965C6" w:rsidP="00C965C6">
            <w:pPr>
              <w:spacing w:before="60" w:after="60" w:line="240" w:lineRule="auto"/>
              <w:jc w:val="center"/>
              <w:rPr>
                <w:rFonts w:cstheme="minorHAnsi"/>
              </w:rPr>
            </w:pPr>
          </w:p>
          <w:p w14:paraId="1F1978ED" w14:textId="77777777" w:rsidR="00C965C6" w:rsidRPr="004F2AD3" w:rsidRDefault="00C965C6" w:rsidP="00C965C6">
            <w:pPr>
              <w:spacing w:before="60" w:after="60" w:line="240" w:lineRule="auto"/>
              <w:jc w:val="center"/>
              <w:rPr>
                <w:rFonts w:cstheme="minorHAnsi"/>
              </w:rPr>
            </w:pPr>
          </w:p>
          <w:p w14:paraId="2F40F0B1" w14:textId="77777777" w:rsidR="00C965C6" w:rsidRPr="004F2AD3" w:rsidRDefault="00C965C6" w:rsidP="00C965C6">
            <w:pPr>
              <w:spacing w:before="60" w:after="60" w:line="240" w:lineRule="auto"/>
              <w:jc w:val="center"/>
              <w:rPr>
                <w:rFonts w:cstheme="minorHAnsi"/>
              </w:rPr>
            </w:pPr>
          </w:p>
          <w:p w14:paraId="695E92E9" w14:textId="77777777" w:rsidR="00C965C6" w:rsidRPr="004F2AD3" w:rsidRDefault="00C965C6" w:rsidP="00C965C6">
            <w:pPr>
              <w:spacing w:before="60" w:after="60" w:line="240" w:lineRule="auto"/>
              <w:jc w:val="center"/>
              <w:rPr>
                <w:rFonts w:cstheme="minorHAnsi"/>
              </w:rPr>
            </w:pPr>
          </w:p>
          <w:p w14:paraId="6C36E1F6" w14:textId="77777777" w:rsidR="00C965C6" w:rsidRPr="004F2AD3" w:rsidRDefault="00C965C6" w:rsidP="00C965C6">
            <w:pPr>
              <w:spacing w:before="60" w:after="60" w:line="240" w:lineRule="auto"/>
              <w:jc w:val="center"/>
              <w:rPr>
                <w:rFonts w:cstheme="minorHAnsi"/>
              </w:rPr>
            </w:pPr>
          </w:p>
          <w:p w14:paraId="10879B19" w14:textId="77777777" w:rsidR="00C965C6" w:rsidRPr="004F2AD3" w:rsidRDefault="00C965C6" w:rsidP="00C965C6">
            <w:pPr>
              <w:spacing w:before="60" w:after="60" w:line="240" w:lineRule="auto"/>
              <w:jc w:val="center"/>
              <w:rPr>
                <w:rFonts w:cstheme="minorHAnsi"/>
              </w:rPr>
            </w:pPr>
          </w:p>
          <w:p w14:paraId="3D55C3F5" w14:textId="77777777" w:rsidR="00C965C6" w:rsidRPr="004F2AD3" w:rsidRDefault="00C965C6" w:rsidP="00C965C6">
            <w:pPr>
              <w:spacing w:before="60" w:after="60" w:line="240" w:lineRule="auto"/>
              <w:jc w:val="center"/>
              <w:rPr>
                <w:rFonts w:cstheme="minorHAnsi"/>
              </w:rPr>
            </w:pPr>
          </w:p>
          <w:p w14:paraId="1E4B587C" w14:textId="77777777" w:rsidR="00C965C6" w:rsidRPr="004F2AD3" w:rsidRDefault="00C965C6" w:rsidP="00C965C6">
            <w:pPr>
              <w:spacing w:before="60" w:after="60" w:line="240" w:lineRule="auto"/>
              <w:jc w:val="center"/>
              <w:rPr>
                <w:rFonts w:cstheme="minorHAnsi"/>
              </w:rPr>
            </w:pPr>
          </w:p>
          <w:p w14:paraId="4B8E55A7" w14:textId="77777777" w:rsidR="00C965C6" w:rsidRPr="004F2AD3" w:rsidRDefault="00C965C6" w:rsidP="00C965C6">
            <w:pPr>
              <w:spacing w:before="60" w:after="60" w:line="240" w:lineRule="auto"/>
              <w:jc w:val="center"/>
              <w:rPr>
                <w:rFonts w:cstheme="minorHAnsi"/>
              </w:rPr>
            </w:pPr>
          </w:p>
          <w:p w14:paraId="2E78C1E2" w14:textId="77777777" w:rsidR="00C965C6" w:rsidRPr="004F2AD3" w:rsidRDefault="00C965C6" w:rsidP="00C965C6">
            <w:pPr>
              <w:spacing w:before="60" w:after="60" w:line="240" w:lineRule="auto"/>
              <w:jc w:val="center"/>
              <w:rPr>
                <w:rFonts w:cstheme="minorHAnsi"/>
              </w:rPr>
            </w:pPr>
          </w:p>
          <w:p w14:paraId="69B2C940" w14:textId="77777777" w:rsidR="00C965C6" w:rsidRPr="004F2AD3" w:rsidRDefault="00C965C6" w:rsidP="00C965C6">
            <w:pPr>
              <w:spacing w:before="60" w:after="60" w:line="240" w:lineRule="auto"/>
              <w:jc w:val="center"/>
              <w:rPr>
                <w:rFonts w:cstheme="minorHAnsi"/>
              </w:rPr>
            </w:pPr>
          </w:p>
          <w:p w14:paraId="0ADF8767" w14:textId="77777777" w:rsidR="00C965C6" w:rsidRPr="004F2AD3" w:rsidRDefault="00C965C6" w:rsidP="00C965C6">
            <w:pPr>
              <w:spacing w:before="60" w:after="60" w:line="240" w:lineRule="auto"/>
              <w:jc w:val="center"/>
              <w:rPr>
                <w:rFonts w:cstheme="minorHAnsi"/>
              </w:rPr>
            </w:pPr>
          </w:p>
          <w:p w14:paraId="3C5A2427" w14:textId="77777777" w:rsidR="00C965C6" w:rsidRPr="004F2AD3" w:rsidRDefault="00C965C6" w:rsidP="00C965C6">
            <w:pPr>
              <w:spacing w:before="60" w:after="60" w:line="240" w:lineRule="auto"/>
              <w:jc w:val="center"/>
              <w:rPr>
                <w:rFonts w:cstheme="minorHAnsi"/>
              </w:rPr>
            </w:pPr>
          </w:p>
          <w:p w14:paraId="6929CCAC" w14:textId="77777777" w:rsidR="00C965C6" w:rsidRPr="004F2AD3" w:rsidRDefault="00C965C6" w:rsidP="00C965C6">
            <w:pPr>
              <w:spacing w:before="60" w:after="60" w:line="240" w:lineRule="auto"/>
              <w:jc w:val="center"/>
              <w:rPr>
                <w:rFonts w:cstheme="minorHAnsi"/>
              </w:rPr>
            </w:pPr>
          </w:p>
          <w:p w14:paraId="039DE0E4" w14:textId="77777777" w:rsidR="00C965C6" w:rsidRPr="004F2AD3" w:rsidRDefault="00C965C6" w:rsidP="00C965C6">
            <w:pPr>
              <w:spacing w:before="60" w:after="60" w:line="240" w:lineRule="auto"/>
              <w:jc w:val="center"/>
              <w:rPr>
                <w:rFonts w:cstheme="minorHAnsi"/>
              </w:rPr>
            </w:pPr>
          </w:p>
          <w:p w14:paraId="5AC94EB6" w14:textId="77777777" w:rsidR="00C965C6" w:rsidRPr="004F2AD3" w:rsidRDefault="00C965C6" w:rsidP="00C965C6">
            <w:pPr>
              <w:spacing w:before="60" w:after="60" w:line="240" w:lineRule="auto"/>
              <w:jc w:val="center"/>
              <w:rPr>
                <w:rFonts w:cstheme="minorHAnsi"/>
              </w:rPr>
            </w:pPr>
          </w:p>
          <w:p w14:paraId="77DD8BAF" w14:textId="77777777" w:rsidR="00C965C6" w:rsidRPr="004F2AD3" w:rsidRDefault="00C965C6" w:rsidP="00C965C6">
            <w:pPr>
              <w:spacing w:before="60" w:after="60" w:line="240" w:lineRule="auto"/>
              <w:jc w:val="center"/>
              <w:rPr>
                <w:rFonts w:cstheme="minorHAnsi"/>
              </w:rPr>
            </w:pPr>
          </w:p>
          <w:p w14:paraId="0944A42D" w14:textId="77777777" w:rsidR="00C965C6" w:rsidRPr="004F2AD3" w:rsidRDefault="00C965C6" w:rsidP="00C965C6">
            <w:pPr>
              <w:spacing w:before="60" w:after="60" w:line="240" w:lineRule="auto"/>
              <w:jc w:val="center"/>
              <w:rPr>
                <w:rFonts w:cstheme="minorHAnsi"/>
              </w:rPr>
            </w:pPr>
          </w:p>
          <w:p w14:paraId="295AFF88" w14:textId="77777777" w:rsidR="00C965C6" w:rsidRPr="004F2AD3" w:rsidRDefault="00C965C6" w:rsidP="00C965C6">
            <w:pPr>
              <w:spacing w:before="60" w:after="60" w:line="240" w:lineRule="auto"/>
              <w:jc w:val="center"/>
              <w:rPr>
                <w:rFonts w:cstheme="minorHAnsi"/>
              </w:rPr>
            </w:pPr>
          </w:p>
          <w:p w14:paraId="70C67E95" w14:textId="77777777" w:rsidR="00C965C6" w:rsidRPr="00F64FBD" w:rsidRDefault="00C965C6" w:rsidP="00C965C6">
            <w:pPr>
              <w:spacing w:before="60" w:after="60" w:line="240" w:lineRule="auto"/>
              <w:jc w:val="center"/>
              <w:rPr>
                <w:rFonts w:ascii="Calibri" w:eastAsia="Calibri" w:hAnsi="Calibri" w:cs="Calibri"/>
                <w:b/>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2309CC31" w14:textId="77777777" w:rsidR="00C965C6" w:rsidRDefault="00C965C6" w:rsidP="00C965C6">
            <w:pPr>
              <w:spacing w:before="60" w:after="60" w:line="240" w:lineRule="auto"/>
              <w:jc w:val="center"/>
              <w:rPr>
                <w:rFonts w:cstheme="minorHAnsi"/>
              </w:rPr>
            </w:pPr>
            <w:r>
              <w:rPr>
                <w:rFonts w:cstheme="minorHAnsi"/>
              </w:rPr>
              <w:lastRenderedPageBreak/>
              <w:t xml:space="preserve">W </w:t>
            </w:r>
            <w:r w:rsidRPr="004F2AD3">
              <w:rPr>
                <w:rFonts w:cstheme="minorHAnsi"/>
              </w:rPr>
              <w:t>przedmiotowym programie</w:t>
            </w:r>
            <w:r>
              <w:rPr>
                <w:rFonts w:cstheme="minorHAnsi"/>
              </w:rPr>
              <w:t xml:space="preserve"> projektodawca używa </w:t>
            </w:r>
            <w:r w:rsidRPr="004F2AD3">
              <w:rPr>
                <w:rFonts w:cstheme="minorHAnsi"/>
              </w:rPr>
              <w:t>określenia „grupy znajdują</w:t>
            </w:r>
            <w:r>
              <w:rPr>
                <w:rFonts w:cstheme="minorHAnsi"/>
              </w:rPr>
              <w:t>ce się w niekorzystnej sytuacji</w:t>
            </w:r>
            <w:r w:rsidRPr="004F2AD3">
              <w:rPr>
                <w:rFonts w:cstheme="minorHAnsi"/>
              </w:rPr>
              <w:t>”</w:t>
            </w:r>
            <w:r>
              <w:rPr>
                <w:rFonts w:cstheme="minorHAnsi"/>
              </w:rPr>
              <w:t>.</w:t>
            </w:r>
            <w:r>
              <w:rPr>
                <w:rFonts w:cstheme="minorHAnsi"/>
              </w:rPr>
              <w:br/>
              <w:t>Z określenia tego nie wynika,</w:t>
            </w:r>
            <w:r>
              <w:rPr>
                <w:rFonts w:cstheme="minorHAnsi"/>
              </w:rPr>
              <w:br/>
            </w:r>
            <w:r w:rsidRPr="004F2AD3">
              <w:rPr>
                <w:rFonts w:cstheme="minorHAnsi"/>
              </w:rPr>
              <w:t>że</w:t>
            </w:r>
            <w:r>
              <w:rPr>
                <w:rFonts w:cstheme="minorHAnsi"/>
              </w:rPr>
              <w:t xml:space="preserve"> do ww. grup zalicza się </w:t>
            </w:r>
            <w:r w:rsidRPr="004F2AD3">
              <w:rPr>
                <w:rFonts w:cstheme="minorHAnsi"/>
              </w:rPr>
              <w:t xml:space="preserve">romską mniejszość etniczną. </w:t>
            </w:r>
          </w:p>
          <w:p w14:paraId="49EB27BA" w14:textId="77777777" w:rsidR="00C965C6" w:rsidRPr="004F2AD3" w:rsidRDefault="00C965C6" w:rsidP="00C965C6">
            <w:pPr>
              <w:spacing w:before="60" w:after="60" w:line="240" w:lineRule="auto"/>
              <w:jc w:val="center"/>
              <w:rPr>
                <w:rFonts w:cstheme="minorHAnsi"/>
              </w:rPr>
            </w:pPr>
            <w:r w:rsidRPr="004F2AD3">
              <w:rPr>
                <w:rFonts w:cstheme="minorHAnsi"/>
              </w:rPr>
              <w:t xml:space="preserve">W związku z powyższym </w:t>
            </w:r>
            <w:r>
              <w:rPr>
                <w:rFonts w:cstheme="minorHAnsi"/>
              </w:rPr>
              <w:t xml:space="preserve">w ww. programie </w:t>
            </w:r>
            <w:r w:rsidRPr="004F2AD3">
              <w:rPr>
                <w:rFonts w:cstheme="minorHAnsi"/>
              </w:rPr>
              <w:t xml:space="preserve">należy wprost wskazać </w:t>
            </w:r>
            <w:r>
              <w:rPr>
                <w:rFonts w:cstheme="minorHAnsi"/>
              </w:rPr>
              <w:t xml:space="preserve">Romów jako </w:t>
            </w:r>
            <w:r w:rsidRPr="004F2AD3">
              <w:rPr>
                <w:rFonts w:cstheme="minorHAnsi"/>
              </w:rPr>
              <w:lastRenderedPageBreak/>
              <w:t>mniejszość etniczną przez dodanie na str. 17, po a</w:t>
            </w:r>
            <w:r>
              <w:rPr>
                <w:rFonts w:cstheme="minorHAnsi"/>
              </w:rPr>
              <w:t>kapicie 3, proponowanego akapitu.</w:t>
            </w:r>
          </w:p>
          <w:p w14:paraId="5D5FDFB0" w14:textId="77777777" w:rsidR="00C965C6" w:rsidRPr="004F2AD3" w:rsidRDefault="00C965C6" w:rsidP="00C965C6">
            <w:pPr>
              <w:spacing w:before="60" w:after="60" w:line="240" w:lineRule="auto"/>
              <w:jc w:val="center"/>
              <w:rPr>
                <w:rFonts w:cstheme="minorHAnsi"/>
              </w:rPr>
            </w:pPr>
          </w:p>
          <w:p w14:paraId="421549F7" w14:textId="77777777" w:rsidR="00C965C6" w:rsidRPr="004F2AD3" w:rsidRDefault="00C965C6" w:rsidP="00C965C6">
            <w:pPr>
              <w:spacing w:before="60" w:after="60" w:line="240" w:lineRule="auto"/>
              <w:jc w:val="center"/>
              <w:rPr>
                <w:rFonts w:cstheme="minorHAnsi"/>
                <w:u w:val="single"/>
              </w:rPr>
            </w:pPr>
          </w:p>
          <w:p w14:paraId="45C35934" w14:textId="77777777" w:rsidR="00C965C6" w:rsidRPr="004F2AD3" w:rsidRDefault="00C965C6" w:rsidP="00C965C6">
            <w:pPr>
              <w:spacing w:before="60" w:after="60" w:line="240" w:lineRule="auto"/>
              <w:jc w:val="center"/>
              <w:rPr>
                <w:rFonts w:cstheme="minorHAnsi"/>
                <w:u w:val="single"/>
              </w:rPr>
            </w:pPr>
          </w:p>
          <w:p w14:paraId="7241FCE0" w14:textId="77777777" w:rsidR="00C965C6" w:rsidRPr="004F2AD3" w:rsidRDefault="00C965C6" w:rsidP="00C965C6">
            <w:pPr>
              <w:spacing w:before="60" w:after="60" w:line="240" w:lineRule="auto"/>
              <w:jc w:val="center"/>
              <w:rPr>
                <w:rFonts w:cstheme="minorHAnsi"/>
                <w:u w:val="single"/>
              </w:rPr>
            </w:pPr>
          </w:p>
          <w:p w14:paraId="688F072C" w14:textId="77777777" w:rsidR="00C965C6" w:rsidRPr="004F2AD3" w:rsidRDefault="00C965C6" w:rsidP="00C965C6">
            <w:pPr>
              <w:spacing w:before="60" w:after="60" w:line="240" w:lineRule="auto"/>
              <w:jc w:val="center"/>
              <w:rPr>
                <w:rFonts w:cstheme="minorHAnsi"/>
                <w:u w:val="single"/>
              </w:rPr>
            </w:pPr>
          </w:p>
          <w:p w14:paraId="52130F1B" w14:textId="77777777" w:rsidR="00C965C6" w:rsidRPr="004F2AD3" w:rsidRDefault="00C965C6" w:rsidP="00C965C6">
            <w:pPr>
              <w:spacing w:before="60" w:after="60" w:line="240" w:lineRule="auto"/>
              <w:jc w:val="center"/>
              <w:rPr>
                <w:rFonts w:cstheme="minorHAnsi"/>
                <w:u w:val="single"/>
              </w:rPr>
            </w:pPr>
          </w:p>
          <w:p w14:paraId="40375CC5" w14:textId="77777777" w:rsidR="00C965C6" w:rsidRPr="004F2AD3" w:rsidRDefault="00C965C6" w:rsidP="00C965C6">
            <w:pPr>
              <w:spacing w:before="60" w:after="60" w:line="240" w:lineRule="auto"/>
              <w:jc w:val="center"/>
              <w:rPr>
                <w:rFonts w:cstheme="minorHAnsi"/>
                <w:u w:val="single"/>
              </w:rPr>
            </w:pPr>
          </w:p>
          <w:p w14:paraId="26EEC2DE" w14:textId="77777777" w:rsidR="00C965C6" w:rsidRPr="004F2AD3" w:rsidRDefault="00C965C6" w:rsidP="00C965C6">
            <w:pPr>
              <w:spacing w:before="60" w:after="60" w:line="240" w:lineRule="auto"/>
              <w:jc w:val="center"/>
              <w:rPr>
                <w:rFonts w:cstheme="minorHAnsi"/>
                <w:u w:val="single"/>
              </w:rPr>
            </w:pPr>
          </w:p>
          <w:p w14:paraId="30B67533" w14:textId="77777777" w:rsidR="00C965C6" w:rsidRPr="004F2AD3" w:rsidRDefault="00C965C6" w:rsidP="00C965C6">
            <w:pPr>
              <w:spacing w:before="60" w:after="60" w:line="240" w:lineRule="auto"/>
              <w:jc w:val="center"/>
              <w:rPr>
                <w:rFonts w:cstheme="minorHAnsi"/>
                <w:u w:val="single"/>
              </w:rPr>
            </w:pPr>
          </w:p>
          <w:p w14:paraId="62BAE1FE" w14:textId="77777777" w:rsidR="00C965C6" w:rsidRPr="004F2AD3" w:rsidRDefault="00C965C6" w:rsidP="00C965C6">
            <w:pPr>
              <w:spacing w:before="60" w:after="60" w:line="240" w:lineRule="auto"/>
              <w:jc w:val="center"/>
              <w:rPr>
                <w:rFonts w:cstheme="minorHAnsi"/>
                <w:u w:val="single"/>
              </w:rPr>
            </w:pPr>
          </w:p>
          <w:p w14:paraId="367CBD84" w14:textId="77777777" w:rsidR="00C965C6" w:rsidRPr="004F2AD3" w:rsidRDefault="00C965C6" w:rsidP="00C965C6">
            <w:pPr>
              <w:spacing w:before="60" w:after="60" w:line="240" w:lineRule="auto"/>
              <w:jc w:val="center"/>
              <w:rPr>
                <w:rFonts w:cstheme="minorHAnsi"/>
                <w:u w:val="single"/>
              </w:rPr>
            </w:pPr>
          </w:p>
          <w:p w14:paraId="6A7F4E89" w14:textId="77777777" w:rsidR="00C965C6" w:rsidRPr="004F2AD3" w:rsidRDefault="00C965C6" w:rsidP="00C965C6">
            <w:pPr>
              <w:spacing w:before="60" w:after="60" w:line="240" w:lineRule="auto"/>
              <w:jc w:val="center"/>
              <w:rPr>
                <w:rFonts w:cstheme="minorHAnsi"/>
                <w:u w:val="single"/>
              </w:rPr>
            </w:pPr>
          </w:p>
          <w:p w14:paraId="30F4D8F4" w14:textId="77777777" w:rsidR="00C965C6" w:rsidRPr="004F2AD3" w:rsidRDefault="00C965C6" w:rsidP="00C965C6">
            <w:pPr>
              <w:spacing w:before="60" w:after="60" w:line="240" w:lineRule="auto"/>
              <w:jc w:val="center"/>
              <w:rPr>
                <w:rFonts w:cstheme="minorHAnsi"/>
                <w:u w:val="single"/>
              </w:rPr>
            </w:pPr>
          </w:p>
          <w:p w14:paraId="3C33D3CB" w14:textId="77777777" w:rsidR="00C965C6" w:rsidRPr="004F2AD3" w:rsidRDefault="00C965C6" w:rsidP="00C965C6">
            <w:pPr>
              <w:spacing w:before="60" w:after="60" w:line="240" w:lineRule="auto"/>
              <w:jc w:val="center"/>
              <w:rPr>
                <w:rFonts w:cstheme="minorHAnsi"/>
                <w:u w:val="single"/>
              </w:rPr>
            </w:pPr>
          </w:p>
          <w:p w14:paraId="2B50F3B4" w14:textId="77777777" w:rsidR="00C965C6" w:rsidRPr="004F2AD3" w:rsidRDefault="00C965C6" w:rsidP="00C965C6">
            <w:pPr>
              <w:spacing w:before="60" w:after="60" w:line="240" w:lineRule="auto"/>
              <w:jc w:val="center"/>
              <w:rPr>
                <w:rFonts w:cstheme="minorHAnsi"/>
                <w:u w:val="single"/>
              </w:rPr>
            </w:pPr>
          </w:p>
          <w:p w14:paraId="09F2FDCA" w14:textId="2257E871" w:rsidR="00C965C6" w:rsidRPr="00F64FBD" w:rsidRDefault="00C965C6" w:rsidP="00C965C6">
            <w:pPr>
              <w:spacing w:before="60" w:after="60" w:line="240" w:lineRule="auto"/>
              <w:rPr>
                <w:rFonts w:ascii="Calibri" w:eastAsia="Calibri" w:hAnsi="Calibri" w:cs="Calibri"/>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BA21BE0" w14:textId="77777777" w:rsidR="00C965C6" w:rsidRDefault="00C965C6" w:rsidP="00C965C6">
            <w:pPr>
              <w:spacing w:before="60" w:after="60" w:line="240" w:lineRule="auto"/>
              <w:jc w:val="center"/>
              <w:rPr>
                <w:rFonts w:cstheme="minorHAnsi"/>
              </w:rPr>
            </w:pPr>
            <w:r>
              <w:rPr>
                <w:rFonts w:cstheme="minorHAnsi"/>
              </w:rPr>
              <w:lastRenderedPageBreak/>
              <w:t>Proponowany akapit:</w:t>
            </w:r>
          </w:p>
          <w:p w14:paraId="75145842" w14:textId="77777777" w:rsidR="00C965C6" w:rsidRPr="004F2AD3" w:rsidRDefault="00C965C6" w:rsidP="00C965C6">
            <w:pPr>
              <w:spacing w:before="60" w:after="60" w:line="240" w:lineRule="auto"/>
              <w:jc w:val="center"/>
              <w:rPr>
                <w:rFonts w:cstheme="minorHAnsi"/>
                <w:i/>
              </w:rPr>
            </w:pPr>
            <w:r w:rsidRPr="004F2AD3">
              <w:rPr>
                <w:rFonts w:cstheme="minorHAnsi"/>
              </w:rPr>
              <w:t>„</w:t>
            </w:r>
            <w:r w:rsidRPr="004F2AD3">
              <w:rPr>
                <w:rFonts w:cstheme="minorHAnsi"/>
                <w:i/>
              </w:rPr>
              <w:t>Do grup znajdujących się</w:t>
            </w:r>
            <w:r w:rsidRPr="004F2AD3">
              <w:rPr>
                <w:rFonts w:cstheme="minorHAnsi"/>
                <w:i/>
              </w:rPr>
              <w:br/>
              <w:t xml:space="preserve">w niekorzystnym położeniu należy szczególnie romska mniejszość etniczna, doświadczającą wykluczenia  na wielu płaszczyznach życia społecznego i ekonomicznego z uwagi na niski poziom wykształcenia, który eliminuje przedstawicieli tej grupy z rynku </w:t>
            </w:r>
            <w:r w:rsidRPr="004F2AD3">
              <w:rPr>
                <w:rFonts w:cstheme="minorHAnsi"/>
                <w:i/>
              </w:rPr>
              <w:lastRenderedPageBreak/>
              <w:t>pracy, rodząc kolejne negatywne konsekwencje. Wskazane</w:t>
            </w:r>
            <w:r w:rsidRPr="004F2AD3">
              <w:rPr>
                <w:rFonts w:cstheme="minorHAnsi"/>
                <w:i/>
              </w:rPr>
              <w:br/>
              <w:t>w dokumencie działania, odnoszące się do grup znajdujących się w niekorzystnym położeniu należy kierować również do społeczności romskich, w tym działania przewidziane zwłaszcza w: 2.1.1 Priorytet</w:t>
            </w:r>
            <w:r w:rsidRPr="004F2AD3">
              <w:rPr>
                <w:rFonts w:cstheme="minorHAnsi"/>
                <w:i/>
              </w:rPr>
              <w:br/>
              <w:t>I Lepsze polityki dla rozwoju społecznego</w:t>
            </w:r>
            <w:r>
              <w:rPr>
                <w:rFonts w:cstheme="minorHAnsi"/>
                <w:i/>
              </w:rPr>
              <w:t>.</w:t>
            </w:r>
            <w:r w:rsidRPr="004F2AD3">
              <w:rPr>
                <w:rFonts w:cstheme="minorHAnsi"/>
                <w:i/>
              </w:rPr>
              <w:t>”</w:t>
            </w:r>
            <w:r>
              <w:rPr>
                <w:rFonts w:cstheme="minorHAnsi"/>
                <w:i/>
              </w:rPr>
              <w:t>.</w:t>
            </w:r>
          </w:p>
          <w:p w14:paraId="288ACDCB" w14:textId="77777777" w:rsidR="00C965C6" w:rsidRPr="004F2AD3" w:rsidRDefault="00C965C6" w:rsidP="00C965C6">
            <w:pPr>
              <w:spacing w:before="60" w:after="60" w:line="240" w:lineRule="auto"/>
              <w:jc w:val="center"/>
              <w:rPr>
                <w:rFonts w:cstheme="minorHAnsi"/>
                <w:i/>
              </w:rPr>
            </w:pPr>
          </w:p>
          <w:p w14:paraId="7005BB49" w14:textId="77777777" w:rsidR="00C965C6" w:rsidRPr="004F2AD3" w:rsidRDefault="00C965C6" w:rsidP="00C965C6">
            <w:pPr>
              <w:spacing w:before="60" w:after="60" w:line="240" w:lineRule="auto"/>
              <w:jc w:val="center"/>
              <w:rPr>
                <w:rFonts w:cstheme="minorHAnsi"/>
                <w:i/>
              </w:rPr>
            </w:pPr>
          </w:p>
          <w:p w14:paraId="26EED7DB" w14:textId="77777777" w:rsidR="00C965C6" w:rsidRPr="004F2AD3" w:rsidRDefault="00C965C6" w:rsidP="00C965C6">
            <w:pPr>
              <w:spacing w:before="60" w:after="60" w:line="240" w:lineRule="auto"/>
              <w:jc w:val="center"/>
              <w:rPr>
                <w:rFonts w:cstheme="minorHAnsi"/>
                <w:i/>
              </w:rPr>
            </w:pPr>
          </w:p>
          <w:p w14:paraId="33DBBB9C" w14:textId="77777777" w:rsidR="00C965C6" w:rsidRPr="004F2AD3" w:rsidRDefault="00C965C6" w:rsidP="00C965C6">
            <w:pPr>
              <w:spacing w:before="60" w:after="60" w:line="240" w:lineRule="auto"/>
              <w:jc w:val="center"/>
              <w:rPr>
                <w:rFonts w:cstheme="minorHAnsi"/>
                <w:i/>
              </w:rPr>
            </w:pPr>
          </w:p>
          <w:p w14:paraId="0FB91B5A" w14:textId="77777777" w:rsidR="00C965C6" w:rsidRPr="004F2AD3" w:rsidRDefault="00C965C6" w:rsidP="00C965C6">
            <w:pPr>
              <w:spacing w:before="60" w:after="60" w:line="240" w:lineRule="auto"/>
              <w:jc w:val="center"/>
              <w:rPr>
                <w:rFonts w:cstheme="minorHAnsi"/>
                <w:i/>
              </w:rPr>
            </w:pPr>
          </w:p>
          <w:p w14:paraId="4B5B10B4" w14:textId="77777777" w:rsidR="00C965C6" w:rsidRPr="004F2AD3" w:rsidRDefault="00C965C6" w:rsidP="00C965C6">
            <w:pPr>
              <w:spacing w:before="60" w:after="60" w:line="240" w:lineRule="auto"/>
              <w:jc w:val="center"/>
              <w:rPr>
                <w:rFonts w:cstheme="minorHAnsi"/>
                <w:i/>
              </w:rPr>
            </w:pPr>
          </w:p>
          <w:p w14:paraId="7F9CAE64" w14:textId="77777777" w:rsidR="00C965C6" w:rsidRPr="004F2AD3" w:rsidRDefault="00C965C6" w:rsidP="00C965C6">
            <w:pPr>
              <w:spacing w:before="60" w:after="60" w:line="240" w:lineRule="auto"/>
              <w:jc w:val="center"/>
              <w:rPr>
                <w:rFonts w:cstheme="minorHAnsi"/>
                <w:i/>
              </w:rPr>
            </w:pPr>
          </w:p>
          <w:p w14:paraId="38DB2CD6" w14:textId="77777777" w:rsidR="00C965C6" w:rsidRPr="004F2AD3" w:rsidRDefault="00C965C6" w:rsidP="00C965C6">
            <w:pPr>
              <w:spacing w:before="60" w:after="60" w:line="240" w:lineRule="auto"/>
              <w:jc w:val="center"/>
              <w:rPr>
                <w:rFonts w:cstheme="minorHAnsi"/>
                <w:i/>
              </w:rPr>
            </w:pPr>
          </w:p>
          <w:p w14:paraId="4B53E6FB" w14:textId="77777777" w:rsidR="00C965C6" w:rsidRPr="004F2AD3" w:rsidRDefault="00C965C6" w:rsidP="00C965C6">
            <w:pPr>
              <w:spacing w:before="60" w:after="60" w:line="240" w:lineRule="auto"/>
              <w:jc w:val="center"/>
              <w:rPr>
                <w:rFonts w:cstheme="minorHAnsi"/>
                <w:i/>
              </w:rPr>
            </w:pPr>
          </w:p>
          <w:p w14:paraId="6CD111D5" w14:textId="77777777" w:rsidR="00C965C6" w:rsidRPr="004F2AD3" w:rsidRDefault="00C965C6" w:rsidP="00C965C6">
            <w:pPr>
              <w:spacing w:before="60" w:after="60" w:line="240" w:lineRule="auto"/>
              <w:jc w:val="center"/>
              <w:rPr>
                <w:rFonts w:cstheme="minorHAnsi"/>
                <w:i/>
              </w:rPr>
            </w:pPr>
          </w:p>
          <w:p w14:paraId="2BA612BD" w14:textId="77777777" w:rsidR="00C965C6" w:rsidRPr="004F2AD3" w:rsidRDefault="00C965C6" w:rsidP="00C965C6">
            <w:pPr>
              <w:spacing w:before="60" w:after="60" w:line="240" w:lineRule="auto"/>
              <w:jc w:val="center"/>
              <w:rPr>
                <w:rFonts w:cstheme="minorHAnsi"/>
                <w:i/>
              </w:rPr>
            </w:pPr>
          </w:p>
          <w:p w14:paraId="1D29A7F7" w14:textId="77777777" w:rsidR="00C965C6" w:rsidRPr="004F2AD3" w:rsidRDefault="00C965C6" w:rsidP="00C965C6">
            <w:pPr>
              <w:spacing w:before="60" w:after="60" w:line="240" w:lineRule="auto"/>
              <w:jc w:val="center"/>
              <w:rPr>
                <w:rFonts w:cstheme="minorHAnsi"/>
                <w:i/>
              </w:rPr>
            </w:pPr>
          </w:p>
          <w:p w14:paraId="18879DCA" w14:textId="6544FAD7" w:rsidR="00C965C6" w:rsidRPr="00F64FBD" w:rsidRDefault="00C965C6" w:rsidP="00C965C6">
            <w:pPr>
              <w:spacing w:before="60" w:after="60" w:line="240" w:lineRule="auto"/>
              <w:rPr>
                <w:rFonts w:ascii="Calibri" w:eastAsia="Calibri" w:hAnsi="Calibri" w:cs="Calibri"/>
              </w:rPr>
            </w:pPr>
          </w:p>
        </w:tc>
        <w:tc>
          <w:tcPr>
            <w:tcW w:w="698" w:type="pct"/>
            <w:tcBorders>
              <w:top w:val="single" w:sz="4" w:space="0" w:color="000000"/>
              <w:left w:val="nil"/>
              <w:bottom w:val="single" w:sz="4" w:space="0" w:color="000000"/>
              <w:right w:val="single" w:sz="4" w:space="0" w:color="000000"/>
            </w:tcBorders>
            <w:vAlign w:val="center"/>
          </w:tcPr>
          <w:p w14:paraId="77093582" w14:textId="621D7742" w:rsidR="00C965C6" w:rsidRPr="00F64FBD" w:rsidRDefault="00C965C6" w:rsidP="00C965C6">
            <w:pPr>
              <w:spacing w:before="60" w:after="60" w:line="240" w:lineRule="auto"/>
              <w:rPr>
                <w:rFonts w:ascii="Calibri" w:eastAsia="Calibri" w:hAnsi="Calibri" w:cs="Calibri"/>
              </w:rPr>
            </w:pPr>
            <w:r w:rsidRPr="004F2AD3">
              <w:rPr>
                <w:rFonts w:cstheme="minorHAnsi"/>
              </w:rPr>
              <w:lastRenderedPageBreak/>
              <w:t xml:space="preserve">Brak wyraźnego wskazania w dokumencie, że do grup znajdujących się w niekorzystnej sytuacji należą Romowie w praktyce spowoduje, że społeczności Romów w Polsce </w:t>
            </w:r>
            <w:r w:rsidRPr="004F2AD3">
              <w:rPr>
                <w:rFonts w:cstheme="minorHAnsi"/>
              </w:rPr>
              <w:lastRenderedPageBreak/>
              <w:t xml:space="preserve">nie będą beneficjentami działań. Należy zauważać, że w poprzednich okresach programowania: 2007-2013 (PO KL) oraz 2014-2020 (PO WER) do grupy tej wprost skierowano  wyodrębnione działania, z czego w obecnej perspektywie zrezygnowano. Powyższe przełoży się na znaczący spadek udziału Romów w realizowanych działaniach, finansowanych z EFS. Ponadto należy zauważyć, że w przywołanym na str. 381 ww. dokumentu odwołaniu do warunku 4.5.– Krajowe strategiczne ramy </w:t>
            </w:r>
            <w:r w:rsidRPr="004F2AD3">
              <w:rPr>
                <w:rFonts w:cstheme="minorHAnsi"/>
              </w:rPr>
              <w:lastRenderedPageBreak/>
              <w:t>polityki na rzecz integracji Romów - rządowego Programu integracji społecznej i obywatelskiej Romów w Polsce na lata 2021-2030 znajduje się odwołanie do wsparcia aktywizacji zawodowej Romów ze środków EFS: „Głównym narzędziem polityki aktywizacji zawodowej Romów pozostają środki pochodzące z funduszy strukturalnych, w tym zwłaszcza z Europejskiego Funduszu Społecznego 2021-</w:t>
            </w:r>
            <w:r>
              <w:rPr>
                <w:rFonts w:cstheme="minorHAnsi"/>
              </w:rPr>
              <w:t>2027 (EFS+).</w:t>
            </w:r>
            <w:r w:rsidRPr="004F2AD3">
              <w:rPr>
                <w:rFonts w:cstheme="minorHAnsi"/>
              </w:rPr>
              <w:t xml:space="preserve"> Program integracji 2021-2030 stanowi spełnienie warunku </w:t>
            </w:r>
            <w:r w:rsidRPr="004F2AD3">
              <w:rPr>
                <w:rFonts w:cstheme="minorHAnsi"/>
              </w:rPr>
              <w:lastRenderedPageBreak/>
              <w:t>podstawowego dla EFS+ jako przygotowanie ram strategicznych integracji społeczności romskiej w Polsce. Zgodnie</w:t>
            </w:r>
            <w:r w:rsidRPr="004F2AD3">
              <w:rPr>
                <w:rFonts w:cstheme="minorHAnsi"/>
              </w:rPr>
              <w:br/>
              <w:t>z zaleceniem Komisji Europejskiej oraz wypracowanym w Polsce w poprzednich okresach programowania</w:t>
            </w:r>
            <w:r w:rsidRPr="004F2AD3">
              <w:rPr>
                <w:rFonts w:cstheme="minorHAnsi"/>
              </w:rPr>
              <w:br/>
              <w:t xml:space="preserve">(w ramach Programu Operacyjnego Kapitał Ludzki w latach 2007–2013 oraz Programu Operacyjnego Wiedza Edukacja Rozwój w latach 2014-2020) modelem wsparcia społeczności romskiej środki EFS+ będą miały charakter komplementarny do działań </w:t>
            </w:r>
            <w:r w:rsidRPr="004F2AD3">
              <w:rPr>
                <w:rFonts w:cstheme="minorHAnsi"/>
              </w:rPr>
              <w:lastRenderedPageBreak/>
              <w:t>Programu integracji 2021-2030 w odniesieniu do integracji, aktywnego uczestnictwa, promowania równych szans</w:t>
            </w:r>
            <w:r w:rsidRPr="004F2AD3">
              <w:rPr>
                <w:rFonts w:cstheme="minorHAnsi"/>
              </w:rPr>
              <w:br/>
              <w:t>i aktywizacji społeczno-ekonomicznej oraz zawodowej osób wykluczonych lub zagrożonych wykluczeniem,</w:t>
            </w:r>
            <w:r w:rsidRPr="004F2AD3">
              <w:rPr>
                <w:rFonts w:cstheme="minorHAnsi"/>
              </w:rPr>
              <w:br/>
              <w:t>w tym Romów.</w:t>
            </w:r>
            <w:r>
              <w:rPr>
                <w:rFonts w:cstheme="minorHAnsi"/>
              </w:rPr>
              <w:t xml:space="preserve"> </w:t>
            </w:r>
            <w:r w:rsidRPr="004F2AD3">
              <w:rPr>
                <w:rFonts w:cstheme="minorHAnsi"/>
              </w:rPr>
              <w:t>Organ dysponujący środkami EFS+ na aktywizację zawodową Romów w perspektywie 2021-2027 będzie corocznie przekazywał MSWiA dane dotyczące wykorzystania środków na wsparcie społeczności romskiej.” (str. 44, rozdz. 3.2. Rynek pracy).</w:t>
            </w:r>
          </w:p>
        </w:tc>
        <w:tc>
          <w:tcPr>
            <w:tcW w:w="949" w:type="pct"/>
            <w:tcBorders>
              <w:top w:val="single" w:sz="4" w:space="0" w:color="000000"/>
              <w:left w:val="nil"/>
              <w:bottom w:val="single" w:sz="4" w:space="0" w:color="000000"/>
              <w:right w:val="single" w:sz="4" w:space="0" w:color="000000"/>
            </w:tcBorders>
          </w:tcPr>
          <w:p w14:paraId="1F751896" w14:textId="77777777" w:rsidR="00C965C6" w:rsidRPr="0085692F" w:rsidRDefault="00C965C6" w:rsidP="00C965C6">
            <w:pPr>
              <w:spacing w:before="60" w:after="60" w:line="240" w:lineRule="auto"/>
              <w:jc w:val="center"/>
              <w:rPr>
                <w:rFonts w:cstheme="minorHAnsi"/>
                <w:b/>
              </w:rPr>
            </w:pPr>
            <w:r w:rsidRPr="0085692F">
              <w:rPr>
                <w:rFonts w:cstheme="minorHAnsi"/>
                <w:b/>
              </w:rPr>
              <w:lastRenderedPageBreak/>
              <w:t>Wyjaśnienie</w:t>
            </w:r>
          </w:p>
          <w:p w14:paraId="77625233" w14:textId="6A3D04C3" w:rsidR="00C965C6" w:rsidRPr="00F64FBD" w:rsidRDefault="00C965C6" w:rsidP="00C965C6">
            <w:pPr>
              <w:spacing w:before="60" w:after="60" w:line="240" w:lineRule="auto"/>
              <w:rPr>
                <w:rFonts w:ascii="Calibri" w:eastAsia="Calibri" w:hAnsi="Calibri" w:cs="Calibri"/>
                <w:sz w:val="24"/>
                <w:szCs w:val="24"/>
              </w:rPr>
            </w:pPr>
            <w:r>
              <w:rPr>
                <w:rFonts w:cstheme="minorHAnsi"/>
              </w:rPr>
              <w:t xml:space="preserve">Co do zasady interwencja w zakresie włączenia społecznego w FERS nie będzie skierowana bezpośrednio na wsparcie osób, stąd nie pojawia się odniesienie do trudnej sytuacji społeczności romskiej w części diagnostycznej FERS. </w:t>
            </w:r>
            <w:r>
              <w:rPr>
                <w:rFonts w:cstheme="minorHAnsi"/>
              </w:rPr>
              <w:lastRenderedPageBreak/>
              <w:t>MFiPR podziela oczywiście wnioski wskazane w propozycji zapisu. Mniejszość ta będzie jednak wspierana w programach regionalnych w celach szczegółowych h lub j – w zależności od decyzji Instytucji Zarządzającej danym programem. MFIPR we współpracy z ekspertami przygotował rekomendacje w zakresie wsparcia Romów, w których zawarto również elementy diagnozy sytuacji tej grupy docelowej i które zostały skonsultowane z MSWiA. Ich poprawiona wersja zostanie przekazana do samorządów województw do wykorzystania w pracach nad przygotowaniem zapisów programów regionalnych i wsparcia dla tej mniejszości.</w:t>
            </w:r>
          </w:p>
        </w:tc>
      </w:tr>
      <w:tr w:rsidR="00C965C6" w:rsidRPr="00F64FBD" w14:paraId="453E4B4A" w14:textId="77777777" w:rsidTr="002B35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14:paraId="0013A356" w14:textId="77777777" w:rsidR="00C965C6" w:rsidRPr="00F64FBD" w:rsidRDefault="00C965C6" w:rsidP="00C965C6">
            <w:pPr>
              <w:numPr>
                <w:ilvl w:val="0"/>
                <w:numId w:val="1"/>
              </w:numPr>
              <w:spacing w:before="60" w:after="60" w:line="240" w:lineRule="auto"/>
              <w:contextualSpacing/>
              <w:rPr>
                <w:rFonts w:ascii="Calibri" w:eastAsia="Calibri" w:hAnsi="Calibri" w:cs="Calibri"/>
                <w:b/>
                <w:sz w:val="24"/>
                <w:szCs w:val="24"/>
                <w:lang w:eastAsia="pl-PL"/>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AA6D8F" w14:textId="41EC979D" w:rsidR="00C965C6" w:rsidRPr="00F64FBD" w:rsidRDefault="00C965C6" w:rsidP="00C965C6">
            <w:pPr>
              <w:spacing w:before="60" w:after="60" w:line="240" w:lineRule="auto"/>
              <w:rPr>
                <w:rFonts w:ascii="Calibri" w:eastAsia="Calibri" w:hAnsi="Calibri" w:cs="Calibri"/>
              </w:rPr>
            </w:pPr>
            <w:r w:rsidRPr="004F2AD3">
              <w:rPr>
                <w:rFonts w:cstheme="minorHAnsi"/>
              </w:rPr>
              <w:t>Cel szczegółowy e) poprawa jakości, poziomu włączenia społecznego</w:t>
            </w:r>
            <w:r w:rsidRPr="004F2AD3">
              <w:rPr>
                <w:rFonts w:cstheme="minorHAnsi"/>
              </w:rPr>
              <w:br/>
              <w:t xml:space="preserve">i skuteczności systemów kształcenia </w:t>
            </w:r>
            <w:r w:rsidRPr="004F2AD3">
              <w:rPr>
                <w:rFonts w:cstheme="minorHAnsi"/>
              </w:rPr>
              <w:br/>
              <w:t xml:space="preserve">i szkolenia oraz ich powiązania z rynkiem pracy – w tym przez walidację uczenia się </w:t>
            </w:r>
            <w:proofErr w:type="spellStart"/>
            <w:r w:rsidRPr="004F2AD3">
              <w:rPr>
                <w:rFonts w:cstheme="minorHAnsi"/>
              </w:rPr>
              <w:t>pozaformalnego</w:t>
            </w:r>
            <w:proofErr w:type="spellEnd"/>
            <w:r w:rsidRPr="004F2AD3">
              <w:rPr>
                <w:rFonts w:cstheme="minorHAnsi"/>
              </w:rPr>
              <w:t xml:space="preserve"> </w:t>
            </w:r>
            <w:r w:rsidRPr="004F2AD3">
              <w:rPr>
                <w:rFonts w:cstheme="minorHAnsi"/>
              </w:rPr>
              <w:br/>
              <w:t xml:space="preserve">i nieformalnego, </w:t>
            </w:r>
            <w:r w:rsidRPr="004F2AD3">
              <w:rPr>
                <w:rFonts w:cstheme="minorHAnsi"/>
              </w:rPr>
              <w:br/>
              <w:t xml:space="preserve">w celu wspierania nabywania kompetencji kluczowych, </w:t>
            </w:r>
            <w:r w:rsidRPr="004F2AD3">
              <w:rPr>
                <w:rFonts w:cstheme="minorHAnsi"/>
              </w:rPr>
              <w:br/>
              <w:t xml:space="preserve">w tym umiejętności </w:t>
            </w:r>
            <w:r w:rsidRPr="004F2AD3">
              <w:rPr>
                <w:rFonts w:cstheme="minorHAnsi"/>
              </w:rPr>
              <w:br/>
              <w:t xml:space="preserve">w zakresie przedsiębiorczości </w:t>
            </w:r>
            <w:r w:rsidRPr="004F2AD3">
              <w:rPr>
                <w:rFonts w:cstheme="minorHAnsi"/>
              </w:rPr>
              <w:br/>
              <w:t xml:space="preserve">i kompetencji cyfrowych, oraz przez wspieranie wprowadzania dualnych systemów szkolenia </w:t>
            </w:r>
            <w:r w:rsidRPr="004F2AD3">
              <w:rPr>
                <w:rFonts w:cstheme="minorHAnsi"/>
              </w:rPr>
              <w:br/>
              <w:t>i przygotowania zawodowego</w:t>
            </w:r>
          </w:p>
        </w:tc>
        <w:tc>
          <w:tcPr>
            <w:tcW w:w="298" w:type="pct"/>
            <w:tcBorders>
              <w:top w:val="single" w:sz="4" w:space="0" w:color="000000"/>
              <w:left w:val="nil"/>
              <w:bottom w:val="single" w:sz="4" w:space="0" w:color="000000"/>
              <w:right w:val="single" w:sz="4" w:space="0" w:color="000000"/>
            </w:tcBorders>
            <w:shd w:val="clear" w:color="auto" w:fill="auto"/>
            <w:vAlign w:val="center"/>
          </w:tcPr>
          <w:p w14:paraId="2C8135A8" w14:textId="77777777" w:rsidR="00C965C6" w:rsidRPr="004F2AD3" w:rsidRDefault="00C965C6" w:rsidP="00C965C6">
            <w:pPr>
              <w:spacing w:before="60" w:after="60" w:line="240" w:lineRule="auto"/>
              <w:jc w:val="center"/>
              <w:rPr>
                <w:rFonts w:cstheme="minorHAnsi"/>
              </w:rPr>
            </w:pPr>
            <w:r>
              <w:rPr>
                <w:rFonts w:cstheme="minorHAnsi"/>
              </w:rPr>
              <w:t xml:space="preserve">str. </w:t>
            </w:r>
            <w:r w:rsidRPr="004F2AD3">
              <w:rPr>
                <w:rFonts w:cstheme="minorHAnsi"/>
              </w:rPr>
              <w:t>97</w:t>
            </w:r>
          </w:p>
          <w:p w14:paraId="73F43CC7" w14:textId="77777777" w:rsidR="00C965C6" w:rsidRPr="004F2AD3" w:rsidRDefault="00C965C6" w:rsidP="00C965C6">
            <w:pPr>
              <w:spacing w:before="60" w:after="60" w:line="240" w:lineRule="auto"/>
              <w:jc w:val="center"/>
              <w:rPr>
                <w:rFonts w:cstheme="minorHAnsi"/>
              </w:rPr>
            </w:pPr>
          </w:p>
          <w:p w14:paraId="7BCC9AD2" w14:textId="77777777" w:rsidR="00C965C6" w:rsidRPr="004F2AD3" w:rsidRDefault="00C965C6" w:rsidP="00C965C6">
            <w:pPr>
              <w:spacing w:before="60" w:after="60" w:line="240" w:lineRule="auto"/>
              <w:jc w:val="center"/>
              <w:rPr>
                <w:rFonts w:cstheme="minorHAnsi"/>
              </w:rPr>
            </w:pPr>
          </w:p>
          <w:p w14:paraId="735C664B" w14:textId="77777777" w:rsidR="00C965C6" w:rsidRPr="004F2AD3" w:rsidRDefault="00C965C6" w:rsidP="00C965C6">
            <w:pPr>
              <w:spacing w:before="60" w:after="60" w:line="240" w:lineRule="auto"/>
              <w:jc w:val="center"/>
              <w:rPr>
                <w:rFonts w:cstheme="minorHAnsi"/>
              </w:rPr>
            </w:pPr>
          </w:p>
          <w:p w14:paraId="3ACD3CC3" w14:textId="77777777" w:rsidR="00C965C6" w:rsidRPr="004F2AD3" w:rsidRDefault="00C965C6" w:rsidP="00C965C6">
            <w:pPr>
              <w:spacing w:before="60" w:after="60" w:line="240" w:lineRule="auto"/>
              <w:jc w:val="center"/>
              <w:rPr>
                <w:rFonts w:cstheme="minorHAnsi"/>
              </w:rPr>
            </w:pPr>
          </w:p>
          <w:p w14:paraId="6EA0E5DF" w14:textId="77777777" w:rsidR="00C965C6" w:rsidRPr="004F2AD3" w:rsidRDefault="00C965C6" w:rsidP="00C965C6">
            <w:pPr>
              <w:spacing w:before="60" w:after="60" w:line="240" w:lineRule="auto"/>
              <w:jc w:val="center"/>
              <w:rPr>
                <w:rFonts w:cstheme="minorHAnsi"/>
              </w:rPr>
            </w:pPr>
          </w:p>
          <w:p w14:paraId="2D9F7E78" w14:textId="77777777" w:rsidR="00C965C6" w:rsidRPr="004F2AD3" w:rsidRDefault="00C965C6" w:rsidP="00C965C6">
            <w:pPr>
              <w:spacing w:before="60" w:after="60" w:line="240" w:lineRule="auto"/>
              <w:jc w:val="center"/>
              <w:rPr>
                <w:rFonts w:cstheme="minorHAnsi"/>
              </w:rPr>
            </w:pPr>
          </w:p>
          <w:p w14:paraId="5AC38F25" w14:textId="77777777" w:rsidR="00C965C6" w:rsidRPr="004F2AD3" w:rsidRDefault="00C965C6" w:rsidP="00C965C6">
            <w:pPr>
              <w:spacing w:before="60" w:after="60" w:line="240" w:lineRule="auto"/>
              <w:jc w:val="center"/>
              <w:rPr>
                <w:rFonts w:cstheme="minorHAnsi"/>
              </w:rPr>
            </w:pPr>
          </w:p>
          <w:p w14:paraId="1B575835" w14:textId="77777777" w:rsidR="00C965C6" w:rsidRPr="004F2AD3" w:rsidRDefault="00C965C6" w:rsidP="00C965C6">
            <w:pPr>
              <w:spacing w:before="60" w:after="60" w:line="240" w:lineRule="auto"/>
              <w:jc w:val="center"/>
              <w:rPr>
                <w:rFonts w:cstheme="minorHAnsi"/>
              </w:rPr>
            </w:pPr>
          </w:p>
          <w:p w14:paraId="00DFB3F6" w14:textId="77777777" w:rsidR="00C965C6" w:rsidRPr="004F2AD3" w:rsidRDefault="00C965C6" w:rsidP="00C965C6">
            <w:pPr>
              <w:spacing w:before="60" w:after="60" w:line="240" w:lineRule="auto"/>
              <w:jc w:val="center"/>
              <w:rPr>
                <w:rFonts w:cstheme="minorHAnsi"/>
              </w:rPr>
            </w:pPr>
          </w:p>
          <w:p w14:paraId="21079B84" w14:textId="77777777" w:rsidR="00C965C6" w:rsidRPr="004F2AD3" w:rsidRDefault="00C965C6" w:rsidP="00C965C6">
            <w:pPr>
              <w:spacing w:before="60" w:after="60" w:line="240" w:lineRule="auto"/>
              <w:jc w:val="center"/>
              <w:rPr>
                <w:rFonts w:cstheme="minorHAnsi"/>
              </w:rPr>
            </w:pPr>
          </w:p>
          <w:p w14:paraId="3BE5E4CE" w14:textId="77777777" w:rsidR="00C965C6" w:rsidRPr="004F2AD3" w:rsidRDefault="00C965C6" w:rsidP="00C965C6">
            <w:pPr>
              <w:spacing w:before="60" w:after="60" w:line="240" w:lineRule="auto"/>
              <w:jc w:val="center"/>
              <w:rPr>
                <w:rFonts w:cstheme="minorHAnsi"/>
              </w:rPr>
            </w:pPr>
          </w:p>
          <w:p w14:paraId="7D878D9C" w14:textId="77777777" w:rsidR="00C965C6" w:rsidRPr="004F2AD3" w:rsidRDefault="00C965C6" w:rsidP="00C965C6">
            <w:pPr>
              <w:spacing w:before="60" w:after="60" w:line="240" w:lineRule="auto"/>
              <w:jc w:val="center"/>
              <w:rPr>
                <w:rFonts w:cstheme="minorHAnsi"/>
              </w:rPr>
            </w:pPr>
          </w:p>
          <w:p w14:paraId="545088DD" w14:textId="77777777" w:rsidR="00C965C6" w:rsidRPr="004F2AD3" w:rsidRDefault="00C965C6" w:rsidP="00C965C6">
            <w:pPr>
              <w:spacing w:before="60" w:after="60" w:line="240" w:lineRule="auto"/>
              <w:jc w:val="center"/>
              <w:rPr>
                <w:rFonts w:cstheme="minorHAnsi"/>
              </w:rPr>
            </w:pPr>
          </w:p>
          <w:p w14:paraId="309F7568" w14:textId="77777777" w:rsidR="00C965C6" w:rsidRPr="004F2AD3" w:rsidRDefault="00C965C6" w:rsidP="00C965C6">
            <w:pPr>
              <w:spacing w:before="60" w:after="60" w:line="240" w:lineRule="auto"/>
              <w:jc w:val="center"/>
              <w:rPr>
                <w:rFonts w:cstheme="minorHAnsi"/>
              </w:rPr>
            </w:pPr>
          </w:p>
          <w:p w14:paraId="7067D891" w14:textId="77777777" w:rsidR="00C965C6" w:rsidRPr="004F2AD3" w:rsidRDefault="00C965C6" w:rsidP="00C965C6">
            <w:pPr>
              <w:spacing w:before="60" w:after="60" w:line="240" w:lineRule="auto"/>
              <w:jc w:val="center"/>
              <w:rPr>
                <w:rFonts w:cstheme="minorHAnsi"/>
              </w:rPr>
            </w:pPr>
          </w:p>
          <w:p w14:paraId="5AEC1EF2" w14:textId="77777777" w:rsidR="00C965C6" w:rsidRPr="004F2AD3" w:rsidRDefault="00C965C6" w:rsidP="00C965C6">
            <w:pPr>
              <w:spacing w:before="60" w:after="60" w:line="240" w:lineRule="auto"/>
              <w:jc w:val="center"/>
              <w:rPr>
                <w:rFonts w:cstheme="minorHAnsi"/>
              </w:rPr>
            </w:pPr>
          </w:p>
          <w:p w14:paraId="2F6C15E3" w14:textId="77777777" w:rsidR="00C965C6" w:rsidRPr="004F2AD3" w:rsidRDefault="00C965C6" w:rsidP="00C965C6">
            <w:pPr>
              <w:spacing w:before="60" w:after="60" w:line="240" w:lineRule="auto"/>
              <w:jc w:val="center"/>
              <w:rPr>
                <w:rFonts w:cstheme="minorHAnsi"/>
              </w:rPr>
            </w:pPr>
          </w:p>
          <w:p w14:paraId="3139F8EB" w14:textId="0D33F426" w:rsidR="00C965C6" w:rsidRPr="00F64FBD" w:rsidRDefault="00C965C6" w:rsidP="00C965C6">
            <w:pPr>
              <w:spacing w:before="60" w:after="60" w:line="240" w:lineRule="auto"/>
              <w:rPr>
                <w:rFonts w:ascii="Calibri" w:eastAsia="Calibri" w:hAnsi="Calibri" w:cs="Calibri"/>
              </w:rPr>
            </w:pPr>
          </w:p>
        </w:tc>
        <w:tc>
          <w:tcPr>
            <w:tcW w:w="1022" w:type="pct"/>
            <w:tcBorders>
              <w:top w:val="single" w:sz="4" w:space="0" w:color="000000"/>
              <w:left w:val="nil"/>
              <w:bottom w:val="single" w:sz="4" w:space="0" w:color="000000"/>
              <w:right w:val="single" w:sz="4" w:space="0" w:color="000000"/>
            </w:tcBorders>
            <w:shd w:val="clear" w:color="auto" w:fill="auto"/>
            <w:vAlign w:val="center"/>
          </w:tcPr>
          <w:p w14:paraId="6090757D" w14:textId="77777777" w:rsidR="00C965C6" w:rsidRPr="004F2AD3" w:rsidRDefault="00C965C6" w:rsidP="00C965C6">
            <w:pPr>
              <w:spacing w:before="60" w:after="60" w:line="240" w:lineRule="auto"/>
              <w:jc w:val="center"/>
              <w:rPr>
                <w:rFonts w:cstheme="minorHAnsi"/>
              </w:rPr>
            </w:pPr>
            <w:r w:rsidRPr="004F2AD3">
              <w:rPr>
                <w:rFonts w:cstheme="minorHAnsi"/>
              </w:rPr>
              <w:t>Tytułowi w pkt 1 ,,Kształcenie</w:t>
            </w:r>
            <w:r w:rsidRPr="004F2AD3">
              <w:rPr>
                <w:rFonts w:cstheme="minorHAnsi"/>
              </w:rPr>
              <w:br/>
              <w:t xml:space="preserve"> i doskonalenie kadr systemu oświaty"</w:t>
            </w:r>
            <w:r w:rsidRPr="004F2AD3">
              <w:rPr>
                <w:rFonts w:cstheme="minorHAnsi"/>
                <w:i/>
              </w:rPr>
              <w:t xml:space="preserve"> </w:t>
            </w:r>
            <w:r w:rsidRPr="004F2AD3">
              <w:rPr>
                <w:rFonts w:cstheme="minorHAnsi"/>
              </w:rPr>
              <w:t>proponuję nadać nowe brzmienie oraz uzupełnić treść</w:t>
            </w:r>
            <w:r>
              <w:rPr>
                <w:rFonts w:cstheme="minorHAnsi"/>
              </w:rPr>
              <w:br/>
              <w:t>ww. punktu o proponowane zdanie.</w:t>
            </w:r>
          </w:p>
          <w:p w14:paraId="20F815F4" w14:textId="77777777" w:rsidR="00C965C6" w:rsidRPr="004F2AD3" w:rsidRDefault="00C965C6" w:rsidP="00C965C6">
            <w:pPr>
              <w:spacing w:before="60" w:after="60" w:line="240" w:lineRule="auto"/>
              <w:jc w:val="center"/>
              <w:rPr>
                <w:rFonts w:cstheme="minorHAnsi"/>
              </w:rPr>
            </w:pPr>
          </w:p>
          <w:p w14:paraId="686EE770" w14:textId="77777777" w:rsidR="00C965C6" w:rsidRPr="004F2AD3" w:rsidRDefault="00C965C6" w:rsidP="00C965C6">
            <w:pPr>
              <w:spacing w:before="60" w:after="60" w:line="240" w:lineRule="auto"/>
              <w:jc w:val="center"/>
              <w:rPr>
                <w:rFonts w:cstheme="minorHAnsi"/>
              </w:rPr>
            </w:pPr>
          </w:p>
          <w:p w14:paraId="01B19D91" w14:textId="77777777" w:rsidR="00C965C6" w:rsidRPr="004F2AD3" w:rsidRDefault="00C965C6" w:rsidP="00C965C6">
            <w:pPr>
              <w:spacing w:before="60" w:after="60" w:line="240" w:lineRule="auto"/>
              <w:jc w:val="center"/>
              <w:rPr>
                <w:rFonts w:cstheme="minorHAnsi"/>
              </w:rPr>
            </w:pPr>
          </w:p>
          <w:p w14:paraId="15F66A0B" w14:textId="77777777" w:rsidR="00C965C6" w:rsidRPr="004F2AD3" w:rsidRDefault="00C965C6" w:rsidP="00C965C6">
            <w:pPr>
              <w:spacing w:before="60" w:after="60" w:line="240" w:lineRule="auto"/>
              <w:jc w:val="center"/>
              <w:rPr>
                <w:rFonts w:cstheme="minorHAnsi"/>
              </w:rPr>
            </w:pPr>
          </w:p>
          <w:p w14:paraId="294EDB7A" w14:textId="77777777" w:rsidR="00C965C6" w:rsidRPr="004F2AD3" w:rsidRDefault="00C965C6" w:rsidP="00C965C6">
            <w:pPr>
              <w:spacing w:before="60" w:after="60" w:line="240" w:lineRule="auto"/>
              <w:jc w:val="center"/>
              <w:rPr>
                <w:rFonts w:cstheme="minorHAnsi"/>
              </w:rPr>
            </w:pPr>
          </w:p>
          <w:p w14:paraId="514699A2" w14:textId="77777777" w:rsidR="00C965C6" w:rsidRPr="004F2AD3" w:rsidRDefault="00C965C6" w:rsidP="00C965C6">
            <w:pPr>
              <w:spacing w:before="60" w:after="60" w:line="240" w:lineRule="auto"/>
              <w:jc w:val="center"/>
              <w:rPr>
                <w:rFonts w:cstheme="minorHAnsi"/>
              </w:rPr>
            </w:pPr>
          </w:p>
          <w:p w14:paraId="1C80AC2D" w14:textId="77777777" w:rsidR="00C965C6" w:rsidRPr="004F2AD3" w:rsidRDefault="00C965C6" w:rsidP="00C965C6">
            <w:pPr>
              <w:spacing w:before="60" w:after="60" w:line="240" w:lineRule="auto"/>
              <w:jc w:val="center"/>
              <w:rPr>
                <w:rFonts w:cstheme="minorHAnsi"/>
              </w:rPr>
            </w:pPr>
          </w:p>
          <w:p w14:paraId="0F5A0966" w14:textId="77777777" w:rsidR="00C965C6" w:rsidRPr="004F2AD3" w:rsidRDefault="00C965C6" w:rsidP="00C965C6">
            <w:pPr>
              <w:spacing w:before="60" w:after="60" w:line="240" w:lineRule="auto"/>
              <w:jc w:val="center"/>
              <w:rPr>
                <w:rFonts w:cstheme="minorHAnsi"/>
              </w:rPr>
            </w:pPr>
          </w:p>
          <w:p w14:paraId="0C2759BC" w14:textId="77777777" w:rsidR="00C965C6" w:rsidRPr="004F2AD3" w:rsidRDefault="00C965C6" w:rsidP="00C965C6">
            <w:pPr>
              <w:spacing w:before="60" w:after="60" w:line="240" w:lineRule="auto"/>
              <w:jc w:val="center"/>
              <w:rPr>
                <w:rFonts w:cstheme="minorHAnsi"/>
              </w:rPr>
            </w:pPr>
          </w:p>
          <w:p w14:paraId="5CAA464E" w14:textId="77777777" w:rsidR="00C965C6" w:rsidRPr="004F2AD3" w:rsidRDefault="00C965C6" w:rsidP="00C965C6">
            <w:pPr>
              <w:spacing w:before="60" w:after="60" w:line="240" w:lineRule="auto"/>
              <w:jc w:val="center"/>
              <w:rPr>
                <w:rFonts w:cstheme="minorHAnsi"/>
              </w:rPr>
            </w:pPr>
          </w:p>
          <w:p w14:paraId="0B580358" w14:textId="77777777" w:rsidR="00C965C6" w:rsidRPr="004F2AD3" w:rsidRDefault="00C965C6" w:rsidP="00C965C6">
            <w:pPr>
              <w:spacing w:before="60" w:after="60" w:line="240" w:lineRule="auto"/>
              <w:jc w:val="center"/>
              <w:rPr>
                <w:rFonts w:cstheme="minorHAnsi"/>
              </w:rPr>
            </w:pPr>
          </w:p>
          <w:p w14:paraId="4A84F4C0" w14:textId="77777777" w:rsidR="00C965C6" w:rsidRPr="004F2AD3" w:rsidRDefault="00C965C6" w:rsidP="00C965C6">
            <w:pPr>
              <w:spacing w:before="60" w:after="60" w:line="240" w:lineRule="auto"/>
              <w:jc w:val="center"/>
              <w:rPr>
                <w:rFonts w:cstheme="minorHAnsi"/>
              </w:rPr>
            </w:pPr>
          </w:p>
          <w:p w14:paraId="69AE42EA" w14:textId="77777777" w:rsidR="00C965C6" w:rsidRPr="004F2AD3" w:rsidRDefault="00C965C6" w:rsidP="00C965C6">
            <w:pPr>
              <w:spacing w:before="60" w:after="60" w:line="240" w:lineRule="auto"/>
              <w:jc w:val="center"/>
              <w:rPr>
                <w:rFonts w:cstheme="minorHAnsi"/>
              </w:rPr>
            </w:pPr>
          </w:p>
          <w:p w14:paraId="180F0D7D" w14:textId="0C93626F" w:rsidR="00C965C6" w:rsidRPr="00F64FBD" w:rsidRDefault="00C965C6" w:rsidP="00C965C6">
            <w:pPr>
              <w:spacing w:before="60" w:after="60" w:line="240" w:lineRule="auto"/>
              <w:rPr>
                <w:rFonts w:ascii="Calibri" w:eastAsia="Calibri" w:hAnsi="Calibri" w:cs="Calibri"/>
              </w:rPr>
            </w:pPr>
          </w:p>
        </w:tc>
        <w:tc>
          <w:tcPr>
            <w:tcW w:w="1103" w:type="pct"/>
            <w:tcBorders>
              <w:top w:val="single" w:sz="4" w:space="0" w:color="000000"/>
              <w:left w:val="nil"/>
              <w:bottom w:val="single" w:sz="4" w:space="0" w:color="000000"/>
              <w:right w:val="single" w:sz="4" w:space="0" w:color="000000"/>
            </w:tcBorders>
            <w:shd w:val="clear" w:color="auto" w:fill="auto"/>
            <w:vAlign w:val="center"/>
          </w:tcPr>
          <w:p w14:paraId="5D49EAB1" w14:textId="77777777" w:rsidR="00C965C6" w:rsidRDefault="00C965C6" w:rsidP="00C965C6">
            <w:pPr>
              <w:spacing w:before="60" w:after="60" w:line="240" w:lineRule="auto"/>
              <w:jc w:val="center"/>
              <w:rPr>
                <w:rFonts w:cstheme="minorHAnsi"/>
              </w:rPr>
            </w:pPr>
            <w:r w:rsidRPr="004F2AD3">
              <w:rPr>
                <w:rFonts w:cstheme="minorHAnsi"/>
              </w:rPr>
              <w:t xml:space="preserve">Tytułowi proponuję nadać </w:t>
            </w:r>
            <w:r>
              <w:rPr>
                <w:rFonts w:cstheme="minorHAnsi"/>
              </w:rPr>
              <w:t xml:space="preserve">następujące </w:t>
            </w:r>
            <w:r w:rsidRPr="004F2AD3">
              <w:rPr>
                <w:rFonts w:cstheme="minorHAnsi"/>
              </w:rPr>
              <w:t>brzmienie:</w:t>
            </w:r>
          </w:p>
          <w:p w14:paraId="77BD606A" w14:textId="77777777" w:rsidR="00C965C6" w:rsidRPr="004F2AD3" w:rsidRDefault="00C965C6" w:rsidP="00C965C6">
            <w:pPr>
              <w:spacing w:before="60" w:after="60" w:line="240" w:lineRule="auto"/>
              <w:jc w:val="center"/>
              <w:rPr>
                <w:rFonts w:cstheme="minorHAnsi"/>
                <w:i/>
              </w:rPr>
            </w:pPr>
            <w:r w:rsidRPr="004F2AD3">
              <w:rPr>
                <w:rFonts w:cstheme="minorHAnsi"/>
              </w:rPr>
              <w:t xml:space="preserve"> </w:t>
            </w:r>
            <w:r w:rsidRPr="004F2AD3">
              <w:rPr>
                <w:rFonts w:cstheme="minorHAnsi"/>
                <w:i/>
              </w:rPr>
              <w:t>,,1. Kształcenie</w:t>
            </w:r>
            <w:r w:rsidRPr="004F2AD3">
              <w:rPr>
                <w:rFonts w:cstheme="minorHAnsi"/>
                <w:i/>
              </w:rPr>
              <w:br/>
              <w:t xml:space="preserve"> i doskonalenie kadr systemu oświaty oraz ośrodków kształcenia  i doskonalenia zawodowego niepodlegających Ministerstwu Edukacji</w:t>
            </w:r>
            <w:r w:rsidRPr="004F2AD3">
              <w:rPr>
                <w:rFonts w:cstheme="minorHAnsi"/>
                <w:i/>
              </w:rPr>
              <w:br/>
              <w:t>i Nauki".</w:t>
            </w:r>
          </w:p>
          <w:p w14:paraId="3728B3BA" w14:textId="77777777" w:rsidR="00C965C6" w:rsidRPr="004F2AD3" w:rsidRDefault="00C965C6" w:rsidP="00C965C6">
            <w:pPr>
              <w:spacing w:before="60" w:after="60" w:line="240" w:lineRule="auto"/>
              <w:jc w:val="center"/>
              <w:rPr>
                <w:rFonts w:cstheme="minorHAnsi"/>
                <w:i/>
              </w:rPr>
            </w:pPr>
            <w:r>
              <w:rPr>
                <w:rFonts w:cstheme="minorHAnsi"/>
              </w:rPr>
              <w:t>W treści ww. punktu proponuję</w:t>
            </w:r>
            <w:r w:rsidRPr="004F2AD3">
              <w:rPr>
                <w:rFonts w:cstheme="minorHAnsi"/>
              </w:rPr>
              <w:t xml:space="preserve"> dodać</w:t>
            </w:r>
            <w:r>
              <w:rPr>
                <w:rFonts w:cstheme="minorHAnsi"/>
              </w:rPr>
              <w:t xml:space="preserve"> następujące </w:t>
            </w:r>
            <w:r w:rsidRPr="004F2AD3">
              <w:rPr>
                <w:rFonts w:cstheme="minorHAnsi"/>
              </w:rPr>
              <w:t xml:space="preserve">zdanie: </w:t>
            </w:r>
            <w:r w:rsidRPr="004F2AD3">
              <w:rPr>
                <w:rFonts w:cstheme="minorHAnsi"/>
                <w:i/>
              </w:rPr>
              <w:t>,,Wsparciem zostaną objęci również instruktorzy</w:t>
            </w:r>
            <w:r w:rsidRPr="004F2AD3">
              <w:rPr>
                <w:rFonts w:cstheme="minorHAnsi"/>
                <w:i/>
              </w:rPr>
              <w:br/>
              <w:t>i wykładowcy odpowiedzialni za proces dydaktyczny</w:t>
            </w:r>
            <w:r w:rsidRPr="004F2AD3">
              <w:rPr>
                <w:rFonts w:cstheme="minorHAnsi"/>
                <w:i/>
              </w:rPr>
              <w:br/>
              <w:t>w ośrodkach szkolenia</w:t>
            </w:r>
            <w:r w:rsidRPr="004F2AD3">
              <w:rPr>
                <w:rFonts w:cstheme="minorHAnsi"/>
                <w:i/>
              </w:rPr>
              <w:br/>
              <w:t>i doskonalenia zawodowego spoza systemu oświaty”.</w:t>
            </w:r>
          </w:p>
          <w:p w14:paraId="2F83ABBB" w14:textId="77777777" w:rsidR="00C965C6" w:rsidRPr="004F2AD3" w:rsidRDefault="00C965C6" w:rsidP="00C965C6">
            <w:pPr>
              <w:spacing w:before="60" w:after="60" w:line="240" w:lineRule="auto"/>
              <w:jc w:val="center"/>
              <w:rPr>
                <w:rFonts w:cstheme="minorHAnsi"/>
                <w:i/>
              </w:rPr>
            </w:pPr>
          </w:p>
          <w:p w14:paraId="695FF182" w14:textId="77777777" w:rsidR="00C965C6" w:rsidRPr="004F2AD3" w:rsidRDefault="00C965C6" w:rsidP="00C965C6">
            <w:pPr>
              <w:spacing w:before="60" w:after="60" w:line="240" w:lineRule="auto"/>
              <w:jc w:val="center"/>
              <w:rPr>
                <w:rFonts w:cstheme="minorHAnsi"/>
                <w:i/>
              </w:rPr>
            </w:pPr>
          </w:p>
          <w:p w14:paraId="20C0FA7F" w14:textId="77777777" w:rsidR="00C965C6" w:rsidRPr="004F2AD3" w:rsidRDefault="00C965C6" w:rsidP="00C965C6">
            <w:pPr>
              <w:spacing w:before="60" w:after="60" w:line="240" w:lineRule="auto"/>
              <w:jc w:val="center"/>
              <w:rPr>
                <w:rFonts w:cstheme="minorHAnsi"/>
                <w:i/>
              </w:rPr>
            </w:pPr>
          </w:p>
          <w:p w14:paraId="14853E24" w14:textId="3BBE3F69" w:rsidR="00C965C6" w:rsidRPr="00F64FBD" w:rsidRDefault="00C965C6" w:rsidP="00C965C6">
            <w:pPr>
              <w:spacing w:before="60" w:after="60" w:line="240" w:lineRule="auto"/>
              <w:rPr>
                <w:rFonts w:ascii="Calibri" w:eastAsia="Calibri" w:hAnsi="Calibri" w:cs="Calibri"/>
                <w:b/>
              </w:rPr>
            </w:pPr>
          </w:p>
        </w:tc>
        <w:tc>
          <w:tcPr>
            <w:tcW w:w="698" w:type="pct"/>
            <w:tcBorders>
              <w:top w:val="single" w:sz="4" w:space="0" w:color="000000"/>
              <w:left w:val="nil"/>
              <w:bottom w:val="single" w:sz="4" w:space="0" w:color="000000"/>
              <w:right w:val="single" w:sz="4" w:space="0" w:color="000000"/>
            </w:tcBorders>
            <w:vAlign w:val="center"/>
          </w:tcPr>
          <w:p w14:paraId="26568DB0" w14:textId="77777777" w:rsidR="00C965C6" w:rsidRPr="004F2AD3" w:rsidRDefault="00C965C6" w:rsidP="00C965C6">
            <w:pPr>
              <w:spacing w:before="60" w:after="60" w:line="240" w:lineRule="auto"/>
              <w:jc w:val="center"/>
              <w:rPr>
                <w:rFonts w:cstheme="minorHAnsi"/>
              </w:rPr>
            </w:pPr>
            <w:r w:rsidRPr="004F2AD3">
              <w:rPr>
                <w:rFonts w:cstheme="minorHAnsi"/>
              </w:rPr>
              <w:t xml:space="preserve">Program odnosi się tylko do podmiotów i kadr tworzących system oświaty. Podmioty te zostały określone w art. 2 ustawy z dnia 14 grudnia 2016 r. </w:t>
            </w:r>
            <w:r w:rsidRPr="004F2AD3">
              <w:rPr>
                <w:rFonts w:cstheme="minorHAnsi"/>
                <w:i/>
              </w:rPr>
              <w:t>Prawo oświatowe</w:t>
            </w:r>
            <w:r w:rsidRPr="004F2AD3">
              <w:rPr>
                <w:rFonts w:cstheme="minorHAnsi"/>
              </w:rPr>
              <w:t xml:space="preserve">. Jednak oprócz podmiotów wymienionych w ww. przepisie za kształcenie i doskonalenie zawodowe w Polsce odpowiadają również inne instytucje, w tym m.in. ośrodki szkolenia w Komendach Wojewódzkich Państwowej Straży Pożarnej. Proponowane zmiany umożliwią objęcie wsparciem również przedstawicieli kadr </w:t>
            </w:r>
            <w:r w:rsidRPr="004F2AD3">
              <w:rPr>
                <w:rFonts w:cstheme="minorHAnsi"/>
              </w:rPr>
              <w:lastRenderedPageBreak/>
              <w:t>dydaktycznych ww. podmiotów.</w:t>
            </w:r>
          </w:p>
          <w:p w14:paraId="61867193" w14:textId="77777777" w:rsidR="00C965C6" w:rsidRPr="004F2AD3" w:rsidRDefault="00C965C6" w:rsidP="00C965C6">
            <w:pPr>
              <w:spacing w:before="60" w:after="60" w:line="240" w:lineRule="auto"/>
              <w:jc w:val="center"/>
              <w:rPr>
                <w:rFonts w:cstheme="minorHAnsi"/>
              </w:rPr>
            </w:pPr>
          </w:p>
          <w:p w14:paraId="7DC01008" w14:textId="77777777" w:rsidR="00C965C6" w:rsidRPr="004F2AD3" w:rsidRDefault="00C965C6" w:rsidP="00C965C6">
            <w:pPr>
              <w:spacing w:before="60" w:after="60" w:line="240" w:lineRule="auto"/>
              <w:jc w:val="center"/>
              <w:rPr>
                <w:rFonts w:cstheme="minorHAnsi"/>
              </w:rPr>
            </w:pPr>
          </w:p>
          <w:p w14:paraId="4C33F7DE" w14:textId="77777777" w:rsidR="00C965C6" w:rsidRPr="004F2AD3" w:rsidRDefault="00C965C6" w:rsidP="00C965C6">
            <w:pPr>
              <w:spacing w:before="60" w:after="60" w:line="240" w:lineRule="auto"/>
              <w:jc w:val="center"/>
              <w:rPr>
                <w:rFonts w:cstheme="minorHAnsi"/>
              </w:rPr>
            </w:pPr>
          </w:p>
          <w:p w14:paraId="00B8EE52" w14:textId="77777777" w:rsidR="00C965C6" w:rsidRPr="004F2AD3" w:rsidRDefault="00C965C6" w:rsidP="00C965C6">
            <w:pPr>
              <w:spacing w:before="60" w:after="60" w:line="240" w:lineRule="auto"/>
              <w:jc w:val="center"/>
              <w:rPr>
                <w:rFonts w:cstheme="minorHAnsi"/>
              </w:rPr>
            </w:pPr>
          </w:p>
          <w:p w14:paraId="519B7E21" w14:textId="77777777" w:rsidR="00C965C6" w:rsidRPr="004F2AD3" w:rsidRDefault="00C965C6" w:rsidP="00C965C6">
            <w:pPr>
              <w:spacing w:before="60" w:after="60" w:line="240" w:lineRule="auto"/>
              <w:jc w:val="center"/>
              <w:rPr>
                <w:rFonts w:cstheme="minorHAnsi"/>
              </w:rPr>
            </w:pPr>
          </w:p>
          <w:p w14:paraId="5542969F" w14:textId="77777777" w:rsidR="00C965C6" w:rsidRPr="004F2AD3" w:rsidRDefault="00C965C6" w:rsidP="00C965C6">
            <w:pPr>
              <w:spacing w:before="60" w:after="60" w:line="240" w:lineRule="auto"/>
              <w:jc w:val="center"/>
              <w:rPr>
                <w:rFonts w:cstheme="minorHAnsi"/>
              </w:rPr>
            </w:pPr>
          </w:p>
          <w:p w14:paraId="769946DF" w14:textId="77777777" w:rsidR="00C965C6" w:rsidRPr="004F2AD3" w:rsidRDefault="00C965C6" w:rsidP="00C965C6">
            <w:pPr>
              <w:spacing w:before="60" w:after="60" w:line="240" w:lineRule="auto"/>
              <w:jc w:val="center"/>
              <w:rPr>
                <w:rFonts w:cstheme="minorHAnsi"/>
              </w:rPr>
            </w:pPr>
          </w:p>
          <w:p w14:paraId="7140D58A" w14:textId="77777777" w:rsidR="00C965C6" w:rsidRPr="004F2AD3" w:rsidRDefault="00C965C6" w:rsidP="00C965C6">
            <w:pPr>
              <w:spacing w:before="60" w:after="60" w:line="240" w:lineRule="auto"/>
              <w:jc w:val="center"/>
              <w:rPr>
                <w:rFonts w:cstheme="minorHAnsi"/>
              </w:rPr>
            </w:pPr>
          </w:p>
          <w:p w14:paraId="56ADBABA" w14:textId="2A528B7F" w:rsidR="00C965C6" w:rsidRPr="00F64FBD" w:rsidRDefault="00C965C6" w:rsidP="00C965C6">
            <w:pPr>
              <w:spacing w:before="60" w:after="60" w:line="240" w:lineRule="auto"/>
              <w:rPr>
                <w:rFonts w:ascii="Calibri" w:eastAsia="Calibri" w:hAnsi="Calibri" w:cs="Calibri"/>
              </w:rPr>
            </w:pPr>
          </w:p>
        </w:tc>
        <w:tc>
          <w:tcPr>
            <w:tcW w:w="949" w:type="pct"/>
            <w:tcBorders>
              <w:top w:val="single" w:sz="4" w:space="0" w:color="000000"/>
              <w:left w:val="nil"/>
              <w:bottom w:val="single" w:sz="4" w:space="0" w:color="000000"/>
              <w:right w:val="single" w:sz="4" w:space="0" w:color="000000"/>
            </w:tcBorders>
          </w:tcPr>
          <w:p w14:paraId="5F4D0B23" w14:textId="77777777" w:rsidR="00C965C6" w:rsidRPr="00BA4AC2" w:rsidRDefault="00C965C6" w:rsidP="00C965C6">
            <w:pPr>
              <w:spacing w:before="60" w:after="60" w:line="240" w:lineRule="auto"/>
              <w:jc w:val="center"/>
              <w:rPr>
                <w:rFonts w:cstheme="minorHAnsi"/>
                <w:b/>
                <w:bCs/>
              </w:rPr>
            </w:pPr>
            <w:r w:rsidRPr="00BA4AC2">
              <w:rPr>
                <w:rFonts w:cstheme="minorHAnsi"/>
                <w:b/>
                <w:bCs/>
              </w:rPr>
              <w:lastRenderedPageBreak/>
              <w:t>Uwaga nieuwzględniona</w:t>
            </w:r>
          </w:p>
          <w:p w14:paraId="63DA355E" w14:textId="29B12F3C" w:rsidR="00C965C6" w:rsidRPr="00F64FBD" w:rsidRDefault="00C965C6" w:rsidP="00C965C6">
            <w:pPr>
              <w:spacing w:before="60" w:after="60" w:line="240" w:lineRule="auto"/>
              <w:rPr>
                <w:rFonts w:ascii="Calibri" w:eastAsia="Calibri" w:hAnsi="Calibri" w:cs="Calibri"/>
              </w:rPr>
            </w:pPr>
            <w:r w:rsidRPr="00ED68FF">
              <w:rPr>
                <w:rFonts w:cstheme="minorHAnsi"/>
              </w:rPr>
              <w:t>Obecne brzmienie programu Fundusze Europejskie dla Rozwoju Społecznego 2021-2027 w zakresie celu szczegółowego e, pkt 1 „Kształcenie i doskonalenie kadr systemu oświaty” wynika z zaplanowanych na ten cel konkretnych działań i środków, które – w świetle aktualnych zapisów – nie uwzględniają wsparcia dla jednostek spoza systemu oświaty</w:t>
            </w:r>
            <w:r>
              <w:rPr>
                <w:rFonts w:cstheme="minorHAnsi"/>
              </w:rPr>
              <w:t>, gdyż wykracza to poza kompetencje resortu edukacji.</w:t>
            </w:r>
            <w:r w:rsidRPr="00ED68FF">
              <w:rPr>
                <w:rFonts w:cstheme="minorHAnsi"/>
              </w:rPr>
              <w:t xml:space="preserve"> Uwzględnienie innych instytucji wymagałoby uprzedniego zaplanowania konkretnych działań (najprawdopodobniej w odrębnym typie operacji) oraz uwzględnienie odrębnych środków (alokacji)</w:t>
            </w:r>
            <w:r>
              <w:rPr>
                <w:rFonts w:cstheme="minorHAnsi"/>
              </w:rPr>
              <w:t xml:space="preserve">, co przy ograniczonej skali takich działań, nie jest uzasadnione, w kontekście wymaganej przez KE koncentracji w programie </w:t>
            </w:r>
            <w:r>
              <w:rPr>
                <w:rFonts w:cstheme="minorHAnsi"/>
              </w:rPr>
              <w:lastRenderedPageBreak/>
              <w:t xml:space="preserve">na kilku kluczowych priorytetach.  </w:t>
            </w:r>
          </w:p>
        </w:tc>
      </w:tr>
    </w:tbl>
    <w:p w14:paraId="4E462289" w14:textId="77777777" w:rsidR="00F64FBD" w:rsidRDefault="00F64FBD"/>
    <w:sectPr w:rsidR="00F64FBD" w:rsidSect="00F64FB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37900" w14:textId="77777777" w:rsidR="00F64FBD" w:rsidRDefault="00F64FBD" w:rsidP="00F64FBD">
      <w:pPr>
        <w:spacing w:after="0" w:line="240" w:lineRule="auto"/>
      </w:pPr>
      <w:r>
        <w:separator/>
      </w:r>
    </w:p>
  </w:endnote>
  <w:endnote w:type="continuationSeparator" w:id="0">
    <w:p w14:paraId="15332230" w14:textId="77777777" w:rsidR="00F64FBD" w:rsidRDefault="00F64FBD" w:rsidP="00F6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29BA8" w14:textId="77777777" w:rsidR="00F64FBD" w:rsidRDefault="00F64FBD" w:rsidP="00F64FBD">
      <w:pPr>
        <w:spacing w:after="0" w:line="240" w:lineRule="auto"/>
      </w:pPr>
      <w:r>
        <w:separator/>
      </w:r>
    </w:p>
  </w:footnote>
  <w:footnote w:type="continuationSeparator" w:id="0">
    <w:p w14:paraId="0119B54B" w14:textId="77777777" w:rsidR="00F64FBD" w:rsidRDefault="00F64FBD" w:rsidP="00F64FBD">
      <w:pPr>
        <w:spacing w:after="0" w:line="240" w:lineRule="auto"/>
      </w:pPr>
      <w:r>
        <w:continuationSeparator/>
      </w:r>
    </w:p>
  </w:footnote>
  <w:footnote w:id="1">
    <w:p w14:paraId="5BB760D5" w14:textId="77777777" w:rsidR="00F64FBD" w:rsidRDefault="00F64FBD" w:rsidP="00F64FBD">
      <w:pPr>
        <w:pStyle w:val="Tekstprzypisudolnego1"/>
      </w:pPr>
      <w:r>
        <w:rPr>
          <w:rStyle w:val="Odwoanieprzypisudolnego"/>
        </w:rPr>
        <w:footnoteRef/>
      </w:r>
      <w:r>
        <w:t xml:space="preserve"> Wkład Unii w oparciu o stawki jednostkowe, kwoty ryczałtowe i stawki ryczałtowe. Wzór formularza na potrzeby przekazywania danych do przeanalizowania przez Komisję.</w:t>
      </w:r>
    </w:p>
  </w:footnote>
  <w:footnote w:id="2">
    <w:p w14:paraId="250AAA2A" w14:textId="77777777" w:rsidR="00F64FBD" w:rsidRDefault="00F64FBD" w:rsidP="00F64FBD">
      <w:pPr>
        <w:pStyle w:val="Tekstprzypisudolnego1"/>
      </w:pPr>
      <w:r>
        <w:rPr>
          <w:rStyle w:val="Odwoanieprzypisudolnego"/>
        </w:rPr>
        <w:footnoteRef/>
      </w:r>
      <w:r>
        <w:t xml:space="preserve"> Wkład Unii w oparciu o finansowanie niepowiązane z kosztami. Wzór formularza na potrzeby przekazywania danych do przeanalizowania przez Komisję.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592F"/>
    <w:multiLevelType w:val="hybridMultilevel"/>
    <w:tmpl w:val="44E44950"/>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07F10FC"/>
    <w:multiLevelType w:val="hybridMultilevel"/>
    <w:tmpl w:val="96F481D2"/>
    <w:lvl w:ilvl="0" w:tplc="F4F4BD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0D32D35"/>
    <w:multiLevelType w:val="hybridMultilevel"/>
    <w:tmpl w:val="FC5E3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DF5012"/>
    <w:multiLevelType w:val="multilevel"/>
    <w:tmpl w:val="03FE869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23996C75"/>
    <w:multiLevelType w:val="multilevel"/>
    <w:tmpl w:val="3ED000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244D5F69"/>
    <w:multiLevelType w:val="hybridMultilevel"/>
    <w:tmpl w:val="01348580"/>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AC32E88"/>
    <w:multiLevelType w:val="hybridMultilevel"/>
    <w:tmpl w:val="6888C0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2700AC"/>
    <w:multiLevelType w:val="hybridMultilevel"/>
    <w:tmpl w:val="FFD8B6B4"/>
    <w:lvl w:ilvl="0" w:tplc="9FFAA0B2">
      <w:start w:val="2"/>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EB7B1D"/>
    <w:multiLevelType w:val="hybridMultilevel"/>
    <w:tmpl w:val="525AC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F15B10"/>
    <w:multiLevelType w:val="hybridMultilevel"/>
    <w:tmpl w:val="1842DFA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084BB9"/>
    <w:multiLevelType w:val="hybridMultilevel"/>
    <w:tmpl w:val="9F2A9A60"/>
    <w:lvl w:ilvl="0" w:tplc="301AC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48D1E01"/>
    <w:multiLevelType w:val="hybridMultilevel"/>
    <w:tmpl w:val="39D4C1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F71240"/>
    <w:multiLevelType w:val="hybridMultilevel"/>
    <w:tmpl w:val="0DE21D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A67436"/>
    <w:multiLevelType w:val="multilevel"/>
    <w:tmpl w:val="34DC4D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75DA08BF"/>
    <w:multiLevelType w:val="hybridMultilevel"/>
    <w:tmpl w:val="F40E43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B08444F"/>
    <w:multiLevelType w:val="multilevel"/>
    <w:tmpl w:val="7E5AC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F78608D"/>
    <w:multiLevelType w:val="multilevel"/>
    <w:tmpl w:val="883E41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4"/>
  </w:num>
  <w:num w:numId="2">
    <w:abstractNumId w:val="13"/>
  </w:num>
  <w:num w:numId="3">
    <w:abstractNumId w:val="15"/>
  </w:num>
  <w:num w:numId="4">
    <w:abstractNumId w:val="4"/>
  </w:num>
  <w:num w:numId="5">
    <w:abstractNumId w:val="3"/>
  </w:num>
  <w:num w:numId="6">
    <w:abstractNumId w:val="16"/>
  </w:num>
  <w:num w:numId="7">
    <w:abstractNumId w:val="10"/>
  </w:num>
  <w:num w:numId="8">
    <w:abstractNumId w:val="12"/>
  </w:num>
  <w:num w:numId="9">
    <w:abstractNumId w:val="7"/>
  </w:num>
  <w:num w:numId="10">
    <w:abstractNumId w:val="5"/>
  </w:num>
  <w:num w:numId="11">
    <w:abstractNumId w:val="1"/>
  </w:num>
  <w:num w:numId="12">
    <w:abstractNumId w:val="8"/>
  </w:num>
  <w:num w:numId="13">
    <w:abstractNumId w:val="2"/>
  </w:num>
  <w:num w:numId="14">
    <w:abstractNumId w:val="11"/>
  </w:num>
  <w:num w:numId="15">
    <w:abstractNumId w:val="6"/>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075"/>
    <w:rsid w:val="00252F4B"/>
    <w:rsid w:val="00297075"/>
    <w:rsid w:val="007652E5"/>
    <w:rsid w:val="00A104D0"/>
    <w:rsid w:val="00C965C6"/>
    <w:rsid w:val="00D96D6A"/>
    <w:rsid w:val="00E76267"/>
    <w:rsid w:val="00F64F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76A0C"/>
  <w15:chartTrackingRefBased/>
  <w15:docId w15:val="{A8C13F38-7BE1-454D-A5FD-27670A44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rzypisudolnego1">
    <w:name w:val="Tekst przypisu dolnego1"/>
    <w:basedOn w:val="Normalny"/>
    <w:next w:val="Tekstprzypisudolnego"/>
    <w:link w:val="TekstprzypisudolnegoZnak"/>
    <w:uiPriority w:val="99"/>
    <w:semiHidden/>
    <w:unhideWhenUsed/>
    <w:rsid w:val="00F64FB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1"/>
    <w:uiPriority w:val="99"/>
    <w:semiHidden/>
    <w:rsid w:val="00F64FBD"/>
    <w:rPr>
      <w:rFonts w:ascii="Calibri" w:eastAsia="Calibri" w:hAnsi="Calibri" w:cs="Times New Roman"/>
      <w:sz w:val="20"/>
      <w:szCs w:val="20"/>
      <w:lang w:eastAsia="en-US"/>
    </w:rPr>
  </w:style>
  <w:style w:type="character" w:styleId="Odwoanieprzypisudolnego">
    <w:name w:val="footnote reference"/>
    <w:basedOn w:val="Domylnaczcionkaakapitu"/>
    <w:uiPriority w:val="99"/>
    <w:semiHidden/>
    <w:unhideWhenUsed/>
    <w:rsid w:val="00F64FBD"/>
    <w:rPr>
      <w:vertAlign w:val="superscript"/>
    </w:rPr>
  </w:style>
  <w:style w:type="paragraph" w:styleId="Tekstprzypisudolnego">
    <w:name w:val="footnote text"/>
    <w:basedOn w:val="Normalny"/>
    <w:link w:val="TekstprzypisudolnegoZnak1"/>
    <w:uiPriority w:val="99"/>
    <w:semiHidden/>
    <w:unhideWhenUsed/>
    <w:rsid w:val="00F64FB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F64FBD"/>
    <w:rPr>
      <w:sz w:val="20"/>
      <w:szCs w:val="20"/>
    </w:rPr>
  </w:style>
  <w:style w:type="paragraph" w:styleId="Akapitzlist">
    <w:name w:val="List Paragraph"/>
    <w:basedOn w:val="Normalny"/>
    <w:uiPriority w:val="34"/>
    <w:qFormat/>
    <w:rsid w:val="00F64F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uri=CELEX:32021R1060" TargetMode="External"/><Relationship Id="rId3" Type="http://schemas.openxmlformats.org/officeDocument/2006/relationships/settings" Target="settings.xml"/><Relationship Id="rId7" Type="http://schemas.openxmlformats.org/officeDocument/2006/relationships/hyperlink" Target="https://stat.gov.pl/obszary-tematyczne/ludnosc/ludnosc/ludnosc-stan-i-struktura-ludnosci-oraz-ruch-naturalny-w-przekroju-terytorialnym-stan-w-dniu-31-12-2020,6,2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118</Pages>
  <Words>17278</Words>
  <Characters>103669</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120706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Jagiello</dc:creator>
  <cp:keywords/>
  <dc:description/>
  <cp:lastModifiedBy>Komorowska Anna</cp:lastModifiedBy>
  <cp:revision>4</cp:revision>
  <dcterms:created xsi:type="dcterms:W3CDTF">2022-01-13T13:42:00Z</dcterms:created>
  <dcterms:modified xsi:type="dcterms:W3CDTF">2022-01-14T12:38:00Z</dcterms:modified>
</cp:coreProperties>
</file>